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85E" w:rsidRDefault="0039385E" w:rsidP="002612A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 w:val="72"/>
          <w:szCs w:val="72"/>
          <w:lang w:eastAsia="en-GB"/>
        </w:rPr>
      </w:pPr>
      <w:bookmarkStart w:id="0" w:name="_GoBack"/>
      <w:bookmarkEnd w:id="0"/>
    </w:p>
    <w:p w:rsidR="0039385E" w:rsidRDefault="007F5D21" w:rsidP="002612AD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44"/>
          <w:szCs w:val="44"/>
          <w:lang w:eastAsia="en-GB"/>
        </w:rPr>
      </w:pPr>
      <w:r w:rsidRPr="0075523F">
        <w:rPr>
          <w:rFonts w:ascii="Arial" w:eastAsia="Times New Roman" w:hAnsi="Arial" w:cs="Arial"/>
          <w:noProof/>
          <w:color w:val="000000"/>
          <w:sz w:val="72"/>
          <w:szCs w:val="72"/>
          <w:lang w:eastAsia="en-GB"/>
        </w:rPr>
        <w:drawing>
          <wp:anchor distT="0" distB="0" distL="114300" distR="114300" simplePos="0" relativeHeight="251688960" behindDoc="0" locked="0" layoutInCell="1" allowOverlap="1" wp14:anchorId="446B15AB" wp14:editId="5B2B29F2">
            <wp:simplePos x="0" y="0"/>
            <wp:positionH relativeFrom="column">
              <wp:posOffset>-502920</wp:posOffset>
            </wp:positionH>
            <wp:positionV relativeFrom="paragraph">
              <wp:posOffset>-475615</wp:posOffset>
            </wp:positionV>
            <wp:extent cx="2154555" cy="1645920"/>
            <wp:effectExtent l="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555" cy="1645920"/>
                    </a:xfrm>
                    <a:prstGeom prst="rect">
                      <a:avLst/>
                    </a:prstGeom>
                    <a:solidFill>
                      <a:schemeClr val="bg1">
                        <a:lumMod val="95000"/>
                        <a:alpha val="0"/>
                      </a:scheme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E6386B"/>
          <w:sz w:val="72"/>
          <w:szCs w:val="72"/>
          <w:lang w:eastAsia="en-GB"/>
        </w:rPr>
        <w:t xml:space="preserve"> </w:t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</w:p>
    <w:p w:rsidR="00247CFB" w:rsidRPr="00B245FD" w:rsidRDefault="00247952" w:rsidP="002612AD">
      <w:pPr>
        <w:spacing w:after="0" w:line="240" w:lineRule="auto"/>
        <w:jc w:val="right"/>
        <w:rPr>
          <w:rFonts w:ascii="HelveticaNeue" w:eastAsia="Times New Roman" w:hAnsi="HelveticaNeue" w:cstheme="minorHAnsi"/>
          <w:sz w:val="40"/>
          <w:szCs w:val="40"/>
          <w:lang w:eastAsia="en-GB"/>
        </w:rPr>
      </w:pPr>
      <w:r>
        <w:rPr>
          <w:rFonts w:ascii="HelveticaNeue" w:eastAsia="Times New Roman" w:hAnsi="HelveticaNeue" w:cstheme="minorHAnsi"/>
          <w:sz w:val="40"/>
          <w:szCs w:val="40"/>
          <w:lang w:eastAsia="en-GB"/>
        </w:rPr>
        <w:t>LEAD RETRIEVAL</w:t>
      </w:r>
      <w:r w:rsidR="000560D2" w:rsidRPr="00B245FD">
        <w:rPr>
          <w:rFonts w:ascii="HelveticaNeue" w:eastAsia="Times New Roman" w:hAnsi="HelveticaNeue" w:cstheme="minorHAnsi"/>
          <w:sz w:val="40"/>
          <w:szCs w:val="40"/>
          <w:lang w:eastAsia="en-GB"/>
        </w:rPr>
        <w:t xml:space="preserve"> RENTAL SOLUTIONS</w:t>
      </w:r>
    </w:p>
    <w:p w:rsidR="007222EE" w:rsidRPr="00D90346" w:rsidRDefault="00247CFB" w:rsidP="00A74869">
      <w:pPr>
        <w:spacing w:after="0" w:line="240" w:lineRule="auto"/>
        <w:jc w:val="right"/>
        <w:rPr>
          <w:rFonts w:ascii="HelveticaNeue" w:eastAsia="Times New Roman" w:hAnsi="HelveticaNeue" w:cs="Arial"/>
          <w:b/>
          <w:bCs/>
          <w:color w:val="E6386B"/>
          <w:sz w:val="40"/>
          <w:szCs w:val="40"/>
          <w:u w:val="single"/>
          <w:lang w:eastAsia="en-GB"/>
        </w:rPr>
      </w:pPr>
      <w:r w:rsidRPr="00247CFB">
        <w:rPr>
          <w:rFonts w:ascii="HelveticaEuro" w:eastAsia="Times New Roman" w:hAnsi="HelveticaEuro" w:cstheme="minorHAnsi"/>
          <w:b/>
          <w:bCs/>
          <w:color w:val="E6386B"/>
          <w:sz w:val="40"/>
          <w:szCs w:val="40"/>
          <w:lang w:eastAsia="en-GB"/>
        </w:rPr>
        <w:t xml:space="preserve"> </w:t>
      </w:r>
      <w:r w:rsidR="00247952" w:rsidRPr="00D90346">
        <w:rPr>
          <w:rFonts w:ascii="HelveticaNeue" w:hAnsi="HelveticaNeue" w:cs="TimesNewRomanPS-ItalicMT"/>
          <w:i/>
          <w:iCs/>
          <w:color w:val="EE047B"/>
          <w:sz w:val="40"/>
          <w:szCs w:val="40"/>
        </w:rPr>
        <w:t>E</w:t>
      </w:r>
      <w:r w:rsidR="00247952" w:rsidRPr="00D90346">
        <w:rPr>
          <w:rFonts w:ascii="HelveticaNeue" w:hAnsi="HelveticaNeue" w:cs="TimesNewRomanPS-ItalicMT"/>
          <w:i/>
          <w:iCs/>
          <w:sz w:val="40"/>
          <w:szCs w:val="40"/>
        </w:rPr>
        <w:t>n</w:t>
      </w:r>
      <w:r w:rsidR="00247952" w:rsidRPr="00D90346">
        <w:rPr>
          <w:rFonts w:ascii="HelveticaNeue" w:hAnsi="HelveticaNeue" w:cs="HelveticaEuro"/>
          <w:sz w:val="40"/>
          <w:szCs w:val="40"/>
        </w:rPr>
        <w:t>hance</w:t>
      </w:r>
      <w:r w:rsidRPr="00D90346">
        <w:rPr>
          <w:rFonts w:ascii="HelveticaNeue" w:hAnsi="HelveticaNeue" w:cs="HelveticaEuro"/>
          <w:color w:val="EE047B"/>
          <w:sz w:val="40"/>
          <w:szCs w:val="40"/>
        </w:rPr>
        <w:t xml:space="preserve"> </w:t>
      </w:r>
      <w:r w:rsidR="00247952" w:rsidRPr="00D90346">
        <w:rPr>
          <w:rFonts w:ascii="HelveticaNeue" w:hAnsi="HelveticaNeue" w:cs="TimesNewRomanPS-ItalicMT"/>
          <w:i/>
          <w:iCs/>
          <w:color w:val="EE047B"/>
          <w:sz w:val="40"/>
          <w:szCs w:val="40"/>
        </w:rPr>
        <w:t>Y</w:t>
      </w:r>
      <w:r w:rsidR="00247952" w:rsidRPr="00D90346">
        <w:rPr>
          <w:rFonts w:ascii="HelveticaNeue" w:hAnsi="HelveticaNeue" w:cs="HelveticaEuro"/>
          <w:sz w:val="40"/>
          <w:szCs w:val="40"/>
        </w:rPr>
        <w:t xml:space="preserve">our </w:t>
      </w:r>
      <w:r w:rsidR="00247952" w:rsidRPr="00D90346">
        <w:rPr>
          <w:rFonts w:ascii="HelveticaNeue" w:hAnsi="HelveticaNeue" w:cs="TimesNewRomanPS-ItalicMT"/>
          <w:i/>
          <w:iCs/>
          <w:color w:val="EE047B"/>
          <w:sz w:val="40"/>
          <w:szCs w:val="40"/>
        </w:rPr>
        <w:t>C</w:t>
      </w:r>
      <w:r w:rsidR="00247952" w:rsidRPr="00D90346">
        <w:rPr>
          <w:rFonts w:ascii="HelveticaNeue" w:hAnsi="HelveticaNeue" w:cs="HelveticaEuro"/>
          <w:sz w:val="40"/>
          <w:szCs w:val="40"/>
        </w:rPr>
        <w:t>ongress</w:t>
      </w:r>
      <w:r w:rsidRPr="00D90346">
        <w:rPr>
          <w:rFonts w:ascii="HelveticaNeue" w:hAnsi="HelveticaNeue" w:cs="HelveticaEuro"/>
          <w:color w:val="EE047B"/>
          <w:sz w:val="40"/>
          <w:szCs w:val="40"/>
        </w:rPr>
        <w:t xml:space="preserve"> </w:t>
      </w:r>
      <w:r w:rsidR="00ED3728" w:rsidRPr="00D90346">
        <w:rPr>
          <w:rFonts w:ascii="HelveticaNeue" w:hAnsi="HelveticaNeue" w:cs="TimesNewRomanPS-ItalicMT"/>
          <w:i/>
          <w:iCs/>
          <w:color w:val="EE047B"/>
          <w:sz w:val="40"/>
          <w:szCs w:val="40"/>
        </w:rPr>
        <w:t>E</w:t>
      </w:r>
      <w:r w:rsidR="00247952" w:rsidRPr="00D90346">
        <w:rPr>
          <w:rFonts w:ascii="HelveticaNeue" w:hAnsi="HelveticaNeue" w:cs="HelveticaEuro"/>
          <w:sz w:val="40"/>
          <w:szCs w:val="40"/>
        </w:rPr>
        <w:t>xperience</w:t>
      </w:r>
      <w:r w:rsidR="00A74869" w:rsidRPr="00D90346">
        <w:rPr>
          <w:rFonts w:ascii="HelveticaNeue" w:eastAsia="Times New Roman" w:hAnsi="HelveticaNeue" w:cs="Arial"/>
          <w:b/>
          <w:bCs/>
          <w:sz w:val="40"/>
          <w:szCs w:val="40"/>
          <w:u w:val="single"/>
          <w:lang w:eastAsia="en-GB"/>
        </w:rPr>
        <w:t xml:space="preserve"> </w:t>
      </w:r>
      <w:r w:rsidR="00A74869" w:rsidRPr="00D90346">
        <w:rPr>
          <w:rFonts w:ascii="HelveticaNeue" w:eastAsia="Times New Roman" w:hAnsi="HelveticaNeue" w:cs="Arial"/>
          <w:b/>
          <w:bCs/>
          <w:color w:val="E6386B"/>
          <w:sz w:val="40"/>
          <w:szCs w:val="40"/>
          <w:u w:val="single"/>
          <w:lang w:eastAsia="en-GB"/>
        </w:rPr>
        <w:t xml:space="preserve">                                                          </w:t>
      </w:r>
    </w:p>
    <w:p w:rsidR="002612AD" w:rsidRPr="00B45F6B" w:rsidRDefault="00A74869" w:rsidP="00B45F6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44"/>
          <w:szCs w:val="44"/>
          <w:lang w:eastAsia="en-GB"/>
        </w:rPr>
      </w:pPr>
      <w:r w:rsidRPr="007222EE">
        <w:rPr>
          <w:rFonts w:ascii="Arial" w:eastAsia="Times New Roman" w:hAnsi="Arial" w:cs="Arial"/>
          <w:b/>
          <w:bCs/>
          <w:sz w:val="40"/>
          <w:szCs w:val="40"/>
          <w:u w:val="single"/>
          <w:lang w:eastAsia="en-GB"/>
        </w:rPr>
        <w:t>_____________</w:t>
      </w:r>
      <w:r w:rsidR="007F5D21" w:rsidRPr="007222EE">
        <w:rPr>
          <w:rFonts w:ascii="Arial" w:eastAsia="Times New Roman" w:hAnsi="Arial" w:cs="Arial"/>
          <w:b/>
          <w:bCs/>
          <w:sz w:val="40"/>
          <w:szCs w:val="40"/>
          <w:u w:val="single"/>
          <w:lang w:eastAsia="en-GB"/>
        </w:rPr>
        <w:t>________</w:t>
      </w:r>
      <w:r w:rsidR="007222EE">
        <w:rPr>
          <w:rFonts w:ascii="Arial" w:eastAsia="Times New Roman" w:hAnsi="Arial" w:cs="Arial"/>
          <w:b/>
          <w:bCs/>
          <w:sz w:val="40"/>
          <w:szCs w:val="40"/>
          <w:u w:val="single"/>
          <w:lang w:eastAsia="en-GB"/>
        </w:rPr>
        <w:t xml:space="preserve">  </w:t>
      </w:r>
      <w:r w:rsidRPr="007222EE">
        <w:rPr>
          <w:rFonts w:ascii="Arial" w:eastAsia="Times New Roman" w:hAnsi="Arial" w:cs="Arial"/>
          <w:b/>
          <w:bCs/>
          <w:sz w:val="40"/>
          <w:szCs w:val="40"/>
          <w:u w:val="single"/>
          <w:lang w:eastAsia="en-GB"/>
        </w:rPr>
        <w:t xml:space="preserve"> </w:t>
      </w:r>
      <w:r>
        <w:rPr>
          <w:rFonts w:ascii="Arial" w:eastAsia="Times New Roman" w:hAnsi="Arial" w:cs="Arial"/>
          <w:b/>
          <w:bCs/>
          <w:color w:val="E6386B"/>
          <w:sz w:val="40"/>
          <w:szCs w:val="40"/>
          <w:u w:val="single"/>
          <w:lang w:eastAsia="en-GB"/>
        </w:rPr>
        <w:t xml:space="preserve">  </w:t>
      </w:r>
    </w:p>
    <w:p w:rsidR="007C60D5" w:rsidRPr="004E4A78" w:rsidRDefault="001E763F" w:rsidP="007C60D5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 Neue" w:hAnsi="Helvetica Neue" w:cs="HelveticaEuro"/>
          <w:b/>
          <w:color w:val="EE047B"/>
          <w:sz w:val="36"/>
          <w:szCs w:val="36"/>
        </w:rPr>
      </w:pPr>
      <w:r w:rsidRPr="004E4A78">
        <w:rPr>
          <w:rFonts w:ascii="Helvetica Neue" w:hAnsi="Helvetica Neue" w:cs="HelveticaEuro"/>
          <w:b/>
          <w:color w:val="EE047B"/>
          <w:sz w:val="36"/>
          <w:szCs w:val="36"/>
        </w:rPr>
        <w:t>Solutions D</w:t>
      </w:r>
      <w:r w:rsidR="0024416B" w:rsidRPr="004E4A78">
        <w:rPr>
          <w:rFonts w:ascii="Helvetica Neue" w:hAnsi="Helvetica Neue" w:cs="HelveticaEuro"/>
          <w:b/>
          <w:color w:val="EE047B"/>
          <w:sz w:val="36"/>
          <w:szCs w:val="36"/>
        </w:rPr>
        <w:t xml:space="preserve">esigned </w:t>
      </w:r>
      <w:r w:rsidR="00944A31" w:rsidRPr="004E4A78">
        <w:rPr>
          <w:rFonts w:ascii="Helvetica Neue" w:hAnsi="Helvetica Neue" w:cs="HelveticaEuro"/>
          <w:b/>
          <w:color w:val="EE047B"/>
          <w:sz w:val="36"/>
          <w:szCs w:val="36"/>
        </w:rPr>
        <w:t xml:space="preserve">for </w:t>
      </w:r>
      <w:r w:rsidR="006513E1">
        <w:rPr>
          <w:rFonts w:ascii="Helvetica Neue" w:hAnsi="Helvetica Neue" w:cs="TimesNewRomanPS-ItalicMT"/>
          <w:b/>
          <w:i/>
          <w:iCs/>
          <w:color w:val="EE047B"/>
          <w:sz w:val="36"/>
          <w:szCs w:val="36"/>
        </w:rPr>
        <w:t>Y</w:t>
      </w:r>
      <w:r w:rsidR="00944A31" w:rsidRPr="004E4A78">
        <w:rPr>
          <w:rFonts w:ascii="Helvetica Neue" w:hAnsi="Helvetica Neue" w:cs="HelveticaEuro"/>
          <w:b/>
          <w:color w:val="EE047B"/>
          <w:sz w:val="36"/>
          <w:szCs w:val="36"/>
        </w:rPr>
        <w:t>ou</w:t>
      </w:r>
    </w:p>
    <w:p w:rsidR="00AA0A24" w:rsidRDefault="00AA0A24" w:rsidP="00AA0A24">
      <w:pPr>
        <w:pStyle w:val="ListParagraph"/>
        <w:numPr>
          <w:ilvl w:val="0"/>
          <w:numId w:val="38"/>
        </w:numPr>
        <w:spacing w:after="0" w:line="240" w:lineRule="auto"/>
        <w:ind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 w:rsidRPr="00AA0A2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Lead Retrieval pricing </w:t>
      </w:r>
      <w:r w:rsidR="00BA0B68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set</w:t>
      </w:r>
      <w:r w:rsidR="0073038B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  <w:r w:rsidRPr="00AA0A2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to </w:t>
      </w:r>
      <w:r w:rsidR="004F32AB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maximize your </w:t>
      </w:r>
      <w:r w:rsidRPr="00AA0A2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profit sharing</w:t>
      </w:r>
      <w:r w:rsidR="007149E0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  <w:r w:rsidRPr="00AA0A2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and m</w:t>
      </w:r>
      <w:r w:rsidR="007149E0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inimize</w:t>
      </w:r>
      <w:r w:rsidR="0073038B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related</w:t>
      </w:r>
      <w:r w:rsidR="007149E0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  <w:r w:rsidR="003211D1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operational costs</w:t>
      </w:r>
      <w:r w:rsidRPr="00AA0A2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</w:p>
    <w:p w:rsidR="0054799A" w:rsidRPr="0054799A" w:rsidRDefault="0054799A" w:rsidP="0054799A">
      <w:pPr>
        <w:spacing w:after="0" w:line="240" w:lineRule="auto"/>
        <w:ind w:left="-450"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</w:p>
    <w:p w:rsidR="0073038B" w:rsidRPr="0073038B" w:rsidRDefault="002F1F2E" w:rsidP="002F1F2E">
      <w:pPr>
        <w:numPr>
          <w:ilvl w:val="1"/>
          <w:numId w:val="38"/>
        </w:numPr>
        <w:spacing w:after="0" w:line="240" w:lineRule="auto"/>
        <w:ind w:right="-1440"/>
        <w:contextualSpacing/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</w:pPr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Choose between a</w:t>
      </w:r>
      <w:r w:rsidR="00566DF3" w:rsidRPr="00AA0A2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  <w:r w:rsidR="00566DF3" w:rsidRPr="0073038B"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>Standard</w:t>
      </w:r>
      <w:r w:rsidR="00566DF3" w:rsidRPr="00AA0A2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and </w:t>
      </w:r>
      <w:r w:rsidR="00566DF3" w:rsidRPr="0073038B"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>Full-Service</w:t>
      </w:r>
      <w:r w:rsidR="00566DF3" w:rsidRPr="00AA0A2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  <w:r w:rsidR="00C711D2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solutions</w:t>
      </w:r>
      <w:r w:rsidR="00BA0B68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package that differ</w:t>
      </w:r>
      <w:r w:rsidR="002540C9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s</w:t>
      </w:r>
      <w:r w:rsidR="0073038B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based on </w:t>
      </w:r>
      <w:r w:rsidR="00BA0B68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the </w:t>
      </w:r>
      <w:r w:rsidR="0073038B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provision of specialists </w:t>
      </w:r>
    </w:p>
    <w:p w:rsidR="007149E0" w:rsidRPr="002F1F2E" w:rsidRDefault="00264623" w:rsidP="0073038B">
      <w:pPr>
        <w:spacing w:after="0" w:line="240" w:lineRule="auto"/>
        <w:ind w:left="630" w:right="-1440"/>
        <w:contextualSpacing/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</w:pPr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for pre-event and on-site device management</w:t>
      </w:r>
      <w:r w:rsidR="0073038B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  <w:r w:rsidR="00BA0B68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</w:p>
    <w:p w:rsidR="007149E0" w:rsidRPr="00B71CEB" w:rsidRDefault="007149E0" w:rsidP="00B71CEB">
      <w:pPr>
        <w:numPr>
          <w:ilvl w:val="1"/>
          <w:numId w:val="38"/>
        </w:numPr>
        <w:spacing w:after="0" w:line="240" w:lineRule="auto"/>
        <w:ind w:right="-1440"/>
        <w:contextualSpacing/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</w:pPr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Operational </w:t>
      </w:r>
      <w:r w:rsidR="00566DF3" w:rsidRPr="00AA0A2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costs and suggested resale per solution </w:t>
      </w:r>
      <w:r w:rsidR="00BA0B68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are</w:t>
      </w:r>
      <w:r w:rsidR="00566DF3" w:rsidRPr="00AA0A2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  <w:r w:rsidR="00BA0B68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further explained</w:t>
      </w:r>
      <w:r w:rsidR="00566DF3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  <w:r w:rsidR="00566DF3" w:rsidRPr="00B71CEB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in </w:t>
      </w:r>
      <w:r w:rsidR="00B71CEB" w:rsidRPr="00B2184C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the </w:t>
      </w:r>
      <w:r w:rsidR="00B71CEB" w:rsidRPr="00B2184C">
        <w:rPr>
          <w:rFonts w:ascii="HelveticaNeue" w:eastAsia="Times New Roman" w:hAnsi="HelveticaNeue" w:cstheme="minorHAnsi"/>
          <w:bCs/>
          <w:i/>
          <w:sz w:val="24"/>
          <w:szCs w:val="24"/>
          <w:lang w:eastAsia="en-GB"/>
        </w:rPr>
        <w:t>choose</w:t>
      </w:r>
      <w:r w:rsidR="00B71CEB" w:rsidRPr="006C77CA">
        <w:rPr>
          <w:rFonts w:ascii="HelveticaNeue" w:eastAsia="Times New Roman" w:hAnsi="HelveticaNeue" w:cstheme="minorHAnsi"/>
          <w:bCs/>
          <w:i/>
          <w:sz w:val="24"/>
          <w:szCs w:val="24"/>
          <w:lang w:eastAsia="en-GB"/>
        </w:rPr>
        <w:t xml:space="preserve"> </w:t>
      </w:r>
      <w:r w:rsidR="00B71CEB" w:rsidRPr="006C77CA"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>your profitability section</w:t>
      </w:r>
      <w:r w:rsidR="00566DF3" w:rsidRPr="00B71CEB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</w:p>
    <w:p w:rsidR="00264623" w:rsidRPr="00264623" w:rsidRDefault="007149E0" w:rsidP="007149E0">
      <w:pPr>
        <w:numPr>
          <w:ilvl w:val="1"/>
          <w:numId w:val="38"/>
        </w:numPr>
        <w:spacing w:after="0" w:line="240" w:lineRule="auto"/>
        <w:ind w:right="-1440"/>
        <w:contextualSpacing/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</w:pPr>
      <w:r w:rsidRPr="007149E0">
        <w:rPr>
          <w:rFonts w:ascii="HelveticaNeue" w:hAnsi="HelveticaNeue" w:cs="HelveticaNeue"/>
          <w:color w:val="231F20"/>
          <w:sz w:val="24"/>
          <w:szCs w:val="24"/>
        </w:rPr>
        <w:t xml:space="preserve">Discounted </w:t>
      </w:r>
      <w:r w:rsidR="00BA0B68">
        <w:rPr>
          <w:rFonts w:ascii="HelveticaNeue" w:hAnsi="HelveticaNeue" w:cs="HelveticaNeue"/>
          <w:color w:val="231F20"/>
          <w:sz w:val="24"/>
          <w:szCs w:val="24"/>
        </w:rPr>
        <w:t xml:space="preserve">minimal </w:t>
      </w:r>
      <w:r w:rsidR="002540C9">
        <w:rPr>
          <w:rFonts w:ascii="HelveticaNeue" w:hAnsi="HelveticaNeue" w:cs="HelveticaNeue"/>
          <w:color w:val="231F20"/>
          <w:sz w:val="24"/>
          <w:szCs w:val="24"/>
        </w:rPr>
        <w:t xml:space="preserve">basic set up costs </w:t>
      </w:r>
      <w:r w:rsidRPr="007149E0">
        <w:rPr>
          <w:rFonts w:ascii="HelveticaNeue" w:hAnsi="HelveticaNeue" w:cs="HelveticaNeue"/>
          <w:color w:val="231F20"/>
          <w:sz w:val="24"/>
          <w:szCs w:val="24"/>
        </w:rPr>
        <w:t>u</w:t>
      </w:r>
      <w:r w:rsidR="00BA0B68">
        <w:rPr>
          <w:rFonts w:ascii="HelveticaNeue" w:hAnsi="HelveticaNeue" w:cs="HelveticaNeue"/>
          <w:color w:val="231F20"/>
          <w:sz w:val="24"/>
          <w:szCs w:val="24"/>
        </w:rPr>
        <w:t xml:space="preserve">nder both </w:t>
      </w:r>
      <w:r w:rsidR="00EF63E8">
        <w:rPr>
          <w:rFonts w:ascii="HelveticaNeue" w:hAnsi="HelveticaNeue" w:cs="HelveticaNeue"/>
          <w:color w:val="231F20"/>
          <w:sz w:val="24"/>
          <w:szCs w:val="24"/>
        </w:rPr>
        <w:t>rental packages are</w:t>
      </w:r>
      <w:r w:rsidR="00BA0B68">
        <w:rPr>
          <w:rFonts w:ascii="HelveticaNeue" w:hAnsi="HelveticaNeue" w:cs="HelveticaNeue"/>
          <w:color w:val="231F20"/>
          <w:sz w:val="24"/>
          <w:szCs w:val="24"/>
        </w:rPr>
        <w:t xml:space="preserve"> 800 £</w:t>
      </w:r>
      <w:r w:rsidR="00264623">
        <w:rPr>
          <w:rFonts w:ascii="HelveticaNeue" w:hAnsi="HelveticaNeue" w:cs="HelveticaNeue"/>
          <w:color w:val="231F20"/>
          <w:sz w:val="24"/>
          <w:szCs w:val="24"/>
        </w:rPr>
        <w:t xml:space="preserve"> and</w:t>
      </w:r>
      <w:r w:rsidR="00BA0B68">
        <w:rPr>
          <w:rFonts w:ascii="HelveticaNeue" w:hAnsi="HelveticaNeue" w:cs="HelveticaNeue"/>
          <w:color w:val="231F20"/>
          <w:sz w:val="24"/>
          <w:szCs w:val="24"/>
        </w:rPr>
        <w:t xml:space="preserve"> </w:t>
      </w:r>
      <w:r w:rsidRPr="007149E0">
        <w:rPr>
          <w:rFonts w:ascii="HelveticaNeue" w:hAnsi="HelveticaNeue" w:cs="HelveticaNeue"/>
          <w:color w:val="231F20"/>
          <w:sz w:val="24"/>
          <w:szCs w:val="24"/>
        </w:rPr>
        <w:t xml:space="preserve">include </w:t>
      </w:r>
      <w:r w:rsidR="00BA0B68">
        <w:rPr>
          <w:rFonts w:ascii="HelveticaNeue" w:hAnsi="HelveticaNeue" w:cs="HelveticaNeue"/>
          <w:color w:val="231F20"/>
          <w:sz w:val="24"/>
          <w:szCs w:val="24"/>
        </w:rPr>
        <w:t xml:space="preserve">pre-event </w:t>
      </w:r>
      <w:r w:rsidRPr="007149E0">
        <w:rPr>
          <w:rFonts w:ascii="HelveticaNeue" w:hAnsi="HelveticaNeue" w:cs="HelveticaNeue"/>
          <w:color w:val="231F20"/>
          <w:sz w:val="24"/>
          <w:szCs w:val="24"/>
        </w:rPr>
        <w:t xml:space="preserve">device preparation </w:t>
      </w:r>
    </w:p>
    <w:p w:rsidR="007149E0" w:rsidRPr="00264623" w:rsidRDefault="007149E0" w:rsidP="000C001F">
      <w:pPr>
        <w:spacing w:after="0" w:line="240" w:lineRule="auto"/>
        <w:ind w:left="270" w:right="-1440" w:firstLine="360"/>
        <w:contextualSpacing/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</w:pPr>
      <w:r w:rsidRPr="007149E0">
        <w:rPr>
          <w:rFonts w:ascii="HelveticaNeue" w:hAnsi="HelveticaNeue" w:cs="HelveticaNeue"/>
          <w:color w:val="231F20"/>
          <w:sz w:val="24"/>
          <w:szCs w:val="24"/>
        </w:rPr>
        <w:t xml:space="preserve">and marketing and </w:t>
      </w:r>
      <w:r w:rsidR="00264623">
        <w:rPr>
          <w:rFonts w:ascii="HelveticaNeue" w:hAnsi="HelveticaNeue" w:cs="HelveticaNeue"/>
          <w:color w:val="231F20"/>
          <w:sz w:val="24"/>
          <w:szCs w:val="24"/>
        </w:rPr>
        <w:t>sales order management</w:t>
      </w:r>
    </w:p>
    <w:p w:rsidR="003211D1" w:rsidRPr="00566DF3" w:rsidRDefault="003211D1" w:rsidP="00566DF3">
      <w:pPr>
        <w:spacing w:after="0" w:line="240" w:lineRule="auto"/>
        <w:ind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</w:p>
    <w:p w:rsidR="003211D1" w:rsidRDefault="00BA0B68" w:rsidP="003211D1">
      <w:pPr>
        <w:pStyle w:val="ListParagraph"/>
        <w:numPr>
          <w:ilvl w:val="0"/>
          <w:numId w:val="38"/>
        </w:numPr>
        <w:spacing w:after="0" w:line="240" w:lineRule="auto"/>
        <w:ind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Comprehensive value-driven</w:t>
      </w:r>
      <w:r w:rsidR="004F32AB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s</w:t>
      </w:r>
      <w:r w:rsidR="003211D1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olutions for resale to your congress client and congress exhibitors </w:t>
      </w:r>
      <w:r w:rsidR="00D45F27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include</w:t>
      </w:r>
      <w:r w:rsidR="003211D1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:</w:t>
      </w:r>
    </w:p>
    <w:p w:rsidR="0054799A" w:rsidRDefault="0054799A" w:rsidP="0054799A">
      <w:pPr>
        <w:pStyle w:val="ListParagraph"/>
        <w:spacing w:after="0" w:line="240" w:lineRule="auto"/>
        <w:ind w:left="-90"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</w:p>
    <w:p w:rsidR="00F22986" w:rsidRPr="00F22986" w:rsidRDefault="00D45F27" w:rsidP="00F22986">
      <w:pPr>
        <w:numPr>
          <w:ilvl w:val="1"/>
          <w:numId w:val="40"/>
        </w:numPr>
        <w:spacing w:after="0" w:line="240" w:lineRule="auto"/>
        <w:ind w:right="-1440"/>
        <w:contextualSpacing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>Symposium Pro-Scanner S</w:t>
      </w:r>
      <w:r w:rsidR="003211D1" w:rsidRPr="00AA0A24"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 xml:space="preserve">olution: </w:t>
      </w:r>
      <w:r w:rsidR="00F22986" w:rsidRPr="00F22986">
        <w:rPr>
          <w:rFonts w:ascii="HelveticaNeue" w:hAnsi="HelveticaNeue"/>
          <w:sz w:val="24"/>
        </w:rPr>
        <w:t>Session attendance and time in a session can be tracked by participant</w:t>
      </w:r>
      <w:r>
        <w:rPr>
          <w:rFonts w:ascii="HelveticaNeue" w:hAnsi="HelveticaNeue"/>
          <w:sz w:val="24"/>
        </w:rPr>
        <w:t>s</w:t>
      </w:r>
      <w:r w:rsidR="00F22986" w:rsidRPr="00F22986">
        <w:rPr>
          <w:rFonts w:ascii="HelveticaNeue" w:hAnsi="HelveticaNeue"/>
          <w:sz w:val="24"/>
        </w:rPr>
        <w:t xml:space="preserve"> </w:t>
      </w:r>
    </w:p>
    <w:p w:rsidR="00337BBB" w:rsidRDefault="00683E3C" w:rsidP="00F22986">
      <w:pPr>
        <w:spacing w:after="0" w:line="240" w:lineRule="auto"/>
        <w:ind w:left="270" w:right="-1440" w:firstLine="450"/>
        <w:contextualSpacing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proofErr w:type="gramStart"/>
      <w:r>
        <w:rPr>
          <w:rFonts w:ascii="HelveticaNeue" w:hAnsi="HelveticaNeue"/>
          <w:sz w:val="24"/>
        </w:rPr>
        <w:t>with</w:t>
      </w:r>
      <w:proofErr w:type="gramEnd"/>
      <w:r w:rsidR="00F22986" w:rsidRPr="00F22986">
        <w:rPr>
          <w:rFonts w:ascii="HelveticaNeue" w:hAnsi="HelveticaNeue"/>
          <w:sz w:val="24"/>
        </w:rPr>
        <w:t xml:space="preserve"> scanning in and out of a session</w:t>
      </w:r>
      <w:r w:rsidR="00264623">
        <w:rPr>
          <w:rFonts w:ascii="HelveticaNeue" w:hAnsi="HelveticaNeue"/>
          <w:sz w:val="24"/>
        </w:rPr>
        <w:t>.</w:t>
      </w:r>
      <w:r w:rsidR="00F22986" w:rsidRPr="00AA0A2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  <w:r w:rsidR="00264623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</w:t>
      </w:r>
    </w:p>
    <w:p w:rsidR="00D675D6" w:rsidRPr="00AA0A24" w:rsidRDefault="00D675D6" w:rsidP="00F22986">
      <w:pPr>
        <w:spacing w:after="0" w:line="240" w:lineRule="auto"/>
        <w:ind w:left="270" w:right="-1440" w:firstLine="450"/>
        <w:contextualSpacing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</w:p>
    <w:p w:rsidR="00F75499" w:rsidRPr="00F75499" w:rsidRDefault="003211D1" w:rsidP="003211D1">
      <w:pPr>
        <w:numPr>
          <w:ilvl w:val="1"/>
          <w:numId w:val="40"/>
        </w:numPr>
        <w:spacing w:after="0" w:line="240" w:lineRule="auto"/>
        <w:ind w:right="-1440"/>
        <w:contextualSpacing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 w:rsidRPr="00AA0A24"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 xml:space="preserve">Access Check: </w:t>
      </w:r>
      <w:r w:rsidR="000C001F" w:rsidRPr="000C001F">
        <w:rPr>
          <w:rFonts w:ascii="HelveticaNeue" w:hAnsi="HelveticaNeue"/>
          <w:sz w:val="24"/>
        </w:rPr>
        <w:t>Acce</w:t>
      </w:r>
      <w:r w:rsidR="004F32AB">
        <w:rPr>
          <w:rFonts w:ascii="HelveticaNeue" w:hAnsi="HelveticaNeue"/>
          <w:sz w:val="24"/>
        </w:rPr>
        <w:t>ss check scanning allows verification on delegat</w:t>
      </w:r>
      <w:r w:rsidR="00B245F6">
        <w:rPr>
          <w:rFonts w:ascii="HelveticaNeue" w:hAnsi="HelveticaNeue"/>
          <w:sz w:val="24"/>
        </w:rPr>
        <w:t xml:space="preserve">e access to events or </w:t>
      </w:r>
      <w:r w:rsidR="000C001F" w:rsidRPr="000C001F">
        <w:rPr>
          <w:rFonts w:ascii="HelveticaNeue" w:hAnsi="HelveticaNeue"/>
          <w:sz w:val="24"/>
        </w:rPr>
        <w:t xml:space="preserve">services.  This means that </w:t>
      </w:r>
    </w:p>
    <w:p w:rsidR="00F75499" w:rsidRDefault="000C001F" w:rsidP="00F75499">
      <w:pPr>
        <w:spacing w:after="0" w:line="240" w:lineRule="auto"/>
        <w:ind w:left="270" w:right="-1440" w:firstLine="360"/>
        <w:contextualSpacing/>
        <w:rPr>
          <w:rFonts w:ascii="HelveticaNeue" w:hAnsi="HelveticaNeue"/>
          <w:sz w:val="24"/>
        </w:rPr>
      </w:pPr>
      <w:proofErr w:type="gramStart"/>
      <w:r w:rsidRPr="000C001F">
        <w:rPr>
          <w:rFonts w:ascii="HelveticaNeue" w:hAnsi="HelveticaNeue"/>
          <w:sz w:val="24"/>
        </w:rPr>
        <w:t>you</w:t>
      </w:r>
      <w:proofErr w:type="gramEnd"/>
      <w:r w:rsidRPr="000C001F">
        <w:rPr>
          <w:rFonts w:ascii="HelveticaNeue" w:hAnsi="HelveticaNeue"/>
          <w:sz w:val="24"/>
        </w:rPr>
        <w:t xml:space="preserve"> can check access as delegates enter the </w:t>
      </w:r>
      <w:r w:rsidR="00D675D6">
        <w:rPr>
          <w:rFonts w:ascii="HelveticaNeue" w:hAnsi="HelveticaNeue"/>
          <w:sz w:val="24"/>
        </w:rPr>
        <w:t>venue</w:t>
      </w:r>
      <w:r w:rsidRPr="000C001F">
        <w:rPr>
          <w:rFonts w:ascii="HelveticaNeue" w:hAnsi="HelveticaNeue"/>
          <w:sz w:val="24"/>
        </w:rPr>
        <w:t xml:space="preserve"> from different entrance points or you can verify </w:t>
      </w:r>
      <w:r w:rsidR="00D675D6">
        <w:rPr>
          <w:rFonts w:ascii="HelveticaNeue" w:hAnsi="HelveticaNeue"/>
          <w:sz w:val="24"/>
        </w:rPr>
        <w:t>that</w:t>
      </w:r>
    </w:p>
    <w:p w:rsidR="003211D1" w:rsidRDefault="000C001F" w:rsidP="00F75499">
      <w:pPr>
        <w:spacing w:after="0" w:line="240" w:lineRule="auto"/>
        <w:ind w:left="270" w:right="-1440" w:firstLine="360"/>
        <w:contextualSpacing/>
        <w:rPr>
          <w:rFonts w:ascii="HelveticaNeue" w:hAnsi="HelveticaNeue"/>
          <w:sz w:val="24"/>
        </w:rPr>
      </w:pPr>
      <w:proofErr w:type="gramStart"/>
      <w:r w:rsidRPr="000C001F">
        <w:rPr>
          <w:rFonts w:ascii="HelveticaNeue" w:hAnsi="HelveticaNeue"/>
          <w:sz w:val="24"/>
        </w:rPr>
        <w:t>delegates</w:t>
      </w:r>
      <w:proofErr w:type="gramEnd"/>
      <w:r w:rsidRPr="000C001F">
        <w:rPr>
          <w:rFonts w:ascii="HelveticaNeue" w:hAnsi="HelveticaNeue"/>
          <w:sz w:val="24"/>
        </w:rPr>
        <w:t xml:space="preserve"> have registered for the appropria</w:t>
      </w:r>
      <w:r w:rsidR="00D45F27">
        <w:rPr>
          <w:rFonts w:ascii="HelveticaNeue" w:hAnsi="HelveticaNeue"/>
          <w:sz w:val="24"/>
        </w:rPr>
        <w:t>te additional congress service such as</w:t>
      </w:r>
      <w:r w:rsidRPr="000C001F">
        <w:rPr>
          <w:rFonts w:ascii="HelveticaNeue" w:hAnsi="HelveticaNeue"/>
          <w:sz w:val="24"/>
        </w:rPr>
        <w:t xml:space="preserve"> a paid </w:t>
      </w:r>
      <w:r w:rsidR="00F75499">
        <w:rPr>
          <w:rFonts w:ascii="HelveticaNeue" w:hAnsi="HelveticaNeue"/>
          <w:sz w:val="24"/>
        </w:rPr>
        <w:t>luncheon</w:t>
      </w:r>
      <w:r w:rsidR="00337BBB">
        <w:rPr>
          <w:rFonts w:ascii="HelveticaNeue" w:hAnsi="HelveticaNeue"/>
          <w:sz w:val="24"/>
        </w:rPr>
        <w:t>.</w:t>
      </w:r>
    </w:p>
    <w:p w:rsidR="00337BBB" w:rsidRPr="000C001F" w:rsidRDefault="00337BBB" w:rsidP="00F75499">
      <w:pPr>
        <w:spacing w:after="0" w:line="240" w:lineRule="auto"/>
        <w:ind w:left="270" w:right="-1440" w:firstLine="360"/>
        <w:contextualSpacing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</w:p>
    <w:p w:rsidR="00F75499" w:rsidRPr="00F75499" w:rsidRDefault="006C77CA" w:rsidP="00F75499">
      <w:pPr>
        <w:numPr>
          <w:ilvl w:val="1"/>
          <w:numId w:val="40"/>
        </w:numPr>
        <w:spacing w:after="0" w:line="240" w:lineRule="auto"/>
        <w:ind w:right="-1440"/>
        <w:contextualSpacing/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</w:pPr>
      <w:r w:rsidRPr="00F75499">
        <w:rPr>
          <w:rFonts w:ascii="HelveticaNeue" w:hAnsi="HelveticaNeue"/>
          <w:b/>
          <w:sz w:val="24"/>
        </w:rPr>
        <w:t>Exhibitor</w:t>
      </w:r>
      <w:r w:rsidR="00F75499" w:rsidRPr="00F75499">
        <w:rPr>
          <w:rFonts w:ascii="HelveticaNeue" w:hAnsi="HelveticaNeue"/>
          <w:b/>
          <w:sz w:val="24"/>
        </w:rPr>
        <w:t xml:space="preserve"> Lead Solution</w:t>
      </w:r>
      <w:r w:rsidR="00F75499">
        <w:rPr>
          <w:rFonts w:ascii="HelveticaNeue" w:hAnsi="HelveticaNeue"/>
          <w:b/>
          <w:sz w:val="24"/>
        </w:rPr>
        <w:t xml:space="preserve">s: </w:t>
      </w:r>
      <w:r w:rsidR="00F75499" w:rsidRPr="00F75499">
        <w:rPr>
          <w:rFonts w:ascii="HelveticaNeue" w:hAnsi="HelveticaNeue"/>
          <w:sz w:val="24"/>
        </w:rPr>
        <w:t xml:space="preserve">Exhibitors </w:t>
      </w:r>
      <w:r w:rsidR="00F75499" w:rsidRPr="00F75499">
        <w:rPr>
          <w:rFonts w:ascii="HelveticaNeue" w:hAnsi="HelveticaNeue"/>
          <w:b/>
          <w:sz w:val="24"/>
        </w:rPr>
        <w:t xml:space="preserve"> </w:t>
      </w:r>
      <w:r w:rsidR="00F75499" w:rsidRPr="00F75499">
        <w:rPr>
          <w:rFonts w:ascii="HelveticaNeue" w:hAnsi="HelveticaNeue"/>
          <w:sz w:val="24"/>
        </w:rPr>
        <w:t xml:space="preserve">can track booth traffic and interest in their products by using either the </w:t>
      </w:r>
    </w:p>
    <w:p w:rsidR="004F32AB" w:rsidRDefault="00D675D6" w:rsidP="004F32AB">
      <w:pPr>
        <w:spacing w:after="0" w:line="240" w:lineRule="auto"/>
        <w:ind w:right="-1440" w:firstLine="630"/>
        <w:rPr>
          <w:rFonts w:ascii="HelveticaNeue" w:hAnsi="HelveticaNeue"/>
          <w:sz w:val="24"/>
        </w:rPr>
      </w:pPr>
      <w:r>
        <w:rPr>
          <w:rFonts w:ascii="HelveticaNeue" w:hAnsi="HelveticaNeue"/>
          <w:sz w:val="24"/>
        </w:rPr>
        <w:t xml:space="preserve">Smart </w:t>
      </w:r>
      <w:r w:rsidR="006462F1" w:rsidRPr="004F32AB">
        <w:rPr>
          <w:rFonts w:ascii="HelveticaNeue" w:hAnsi="HelveticaNeue"/>
          <w:sz w:val="24"/>
        </w:rPr>
        <w:t>Lead Capture S</w:t>
      </w:r>
      <w:r w:rsidR="00F75499" w:rsidRPr="004F32AB">
        <w:rPr>
          <w:rFonts w:ascii="HelveticaNeue" w:hAnsi="HelveticaNeue"/>
          <w:sz w:val="24"/>
        </w:rPr>
        <w:t>olution</w:t>
      </w:r>
      <w:r w:rsidR="00F75499" w:rsidRPr="004F32AB">
        <w:rPr>
          <w:rFonts w:ascii="HelveticaNeue" w:hAnsi="HelveticaNeue"/>
          <w:i/>
          <w:sz w:val="24"/>
        </w:rPr>
        <w:t xml:space="preserve"> </w:t>
      </w:r>
      <w:r w:rsidR="004F32AB" w:rsidRPr="004F32AB">
        <w:rPr>
          <w:rFonts w:ascii="HelveticaNeue" w:hAnsi="HelveticaNeue"/>
          <w:sz w:val="24"/>
        </w:rPr>
        <w:t xml:space="preserve">or the </w:t>
      </w:r>
      <w:r w:rsidR="00F75499" w:rsidRPr="004F32AB">
        <w:rPr>
          <w:rFonts w:ascii="HelveticaNeue" w:hAnsi="HelveticaNeue"/>
          <w:sz w:val="24"/>
        </w:rPr>
        <w:t xml:space="preserve">Custom </w:t>
      </w:r>
      <w:r w:rsidR="006462F1" w:rsidRPr="004F32AB">
        <w:rPr>
          <w:rFonts w:ascii="HelveticaNeue" w:hAnsi="HelveticaNeue"/>
          <w:sz w:val="24"/>
        </w:rPr>
        <w:t xml:space="preserve">Leads </w:t>
      </w:r>
      <w:r>
        <w:rPr>
          <w:rFonts w:ascii="HelveticaNeue" w:hAnsi="HelveticaNeue"/>
          <w:sz w:val="24"/>
        </w:rPr>
        <w:t xml:space="preserve">Qualifier </w:t>
      </w:r>
      <w:r w:rsidR="006462F1" w:rsidRPr="004F32AB">
        <w:rPr>
          <w:rFonts w:ascii="HelveticaNeue" w:hAnsi="HelveticaNeue"/>
          <w:sz w:val="24"/>
        </w:rPr>
        <w:t>S</w:t>
      </w:r>
      <w:r w:rsidR="00F75499" w:rsidRPr="004F32AB">
        <w:rPr>
          <w:rFonts w:ascii="HelveticaNeue" w:hAnsi="HelveticaNeue"/>
          <w:sz w:val="24"/>
        </w:rPr>
        <w:t>olution</w:t>
      </w:r>
      <w:r w:rsidR="004F32AB" w:rsidRPr="004F32AB">
        <w:rPr>
          <w:rFonts w:ascii="HelveticaNeue" w:hAnsi="HelveticaNeue"/>
          <w:sz w:val="24"/>
        </w:rPr>
        <w:t>.</w:t>
      </w:r>
      <w:r w:rsidR="00F75499" w:rsidRPr="004F32AB">
        <w:rPr>
          <w:rFonts w:ascii="HelveticaNeue" w:hAnsi="HelveticaNeue"/>
          <w:sz w:val="24"/>
        </w:rPr>
        <w:t xml:space="preserve">  </w:t>
      </w:r>
    </w:p>
    <w:p w:rsidR="0054799A" w:rsidRPr="004F32AB" w:rsidRDefault="0054799A" w:rsidP="004F32AB">
      <w:pPr>
        <w:spacing w:after="0" w:line="240" w:lineRule="auto"/>
        <w:ind w:right="-1440" w:firstLine="630"/>
        <w:rPr>
          <w:rFonts w:ascii="HelveticaNeue" w:hAnsi="HelveticaNeue"/>
          <w:sz w:val="24"/>
        </w:rPr>
      </w:pPr>
    </w:p>
    <w:p w:rsidR="00D45F27" w:rsidRDefault="00D45F27" w:rsidP="00D45F27">
      <w:pPr>
        <w:spacing w:after="0" w:line="240" w:lineRule="auto"/>
        <w:ind w:left="720" w:right="-1440" w:firstLine="720"/>
        <w:rPr>
          <w:rFonts w:ascii="HelveticaNeue" w:hAnsi="HelveticaNeue"/>
          <w:sz w:val="24"/>
        </w:rPr>
      </w:pPr>
      <w:r>
        <w:rPr>
          <w:rFonts w:ascii="HelveticaNeue" w:hAnsi="HelveticaNeue"/>
          <w:b/>
          <w:sz w:val="24"/>
        </w:rPr>
        <w:t>a)</w:t>
      </w:r>
      <w:ins w:id="1" w:author="Ravinder Bhavnani" w:date="2014-11-24T08:49:00Z">
        <w:r w:rsidR="00377E41">
          <w:rPr>
            <w:rFonts w:ascii="HelveticaNeue" w:hAnsi="HelveticaNeue"/>
            <w:b/>
            <w:sz w:val="24"/>
          </w:rPr>
          <w:t xml:space="preserve"> </w:t>
        </w:r>
      </w:ins>
      <w:r w:rsidR="002540C9">
        <w:rPr>
          <w:rFonts w:ascii="HelveticaNeue" w:hAnsi="HelveticaNeue"/>
          <w:b/>
          <w:sz w:val="24"/>
        </w:rPr>
        <w:t xml:space="preserve">Smart Lead </w:t>
      </w:r>
      <w:r w:rsidRPr="00D45F27">
        <w:rPr>
          <w:rFonts w:ascii="HelveticaNeue" w:hAnsi="HelveticaNeue"/>
          <w:b/>
          <w:sz w:val="24"/>
        </w:rPr>
        <w:t>Capture Solution</w:t>
      </w:r>
      <w:r>
        <w:rPr>
          <w:rFonts w:ascii="HelveticaNeue" w:hAnsi="HelveticaNeue"/>
          <w:sz w:val="24"/>
        </w:rPr>
        <w:t>-</w:t>
      </w:r>
      <w:r w:rsidR="00F75499" w:rsidRPr="00D45F27">
        <w:rPr>
          <w:rFonts w:ascii="HelveticaNeue" w:hAnsi="HelveticaNeue"/>
          <w:sz w:val="24"/>
        </w:rPr>
        <w:t xml:space="preserve">Leads </w:t>
      </w:r>
      <w:r>
        <w:rPr>
          <w:rFonts w:ascii="HelveticaNeue" w:hAnsi="HelveticaNeue"/>
          <w:sz w:val="24"/>
        </w:rPr>
        <w:t xml:space="preserve">and associated qualifying comments </w:t>
      </w:r>
      <w:r w:rsidR="00F75499" w:rsidRPr="00D45F27">
        <w:rPr>
          <w:rFonts w:ascii="HelveticaNeue" w:hAnsi="HelveticaNeue"/>
          <w:sz w:val="24"/>
        </w:rPr>
        <w:t xml:space="preserve">from one device or multiple </w:t>
      </w:r>
    </w:p>
    <w:p w:rsidR="00D45F27" w:rsidRPr="00D45F27" w:rsidRDefault="00F75499" w:rsidP="00B245F6">
      <w:pPr>
        <w:spacing w:after="0" w:line="240" w:lineRule="auto"/>
        <w:ind w:left="720" w:right="-1440" w:firstLine="720"/>
        <w:rPr>
          <w:rFonts w:ascii="HelveticaNeue" w:hAnsi="HelveticaNeue"/>
          <w:sz w:val="24"/>
        </w:rPr>
      </w:pPr>
      <w:r w:rsidRPr="00D45F27">
        <w:rPr>
          <w:rFonts w:ascii="HelveticaNeue" w:hAnsi="HelveticaNeue"/>
          <w:sz w:val="24"/>
        </w:rPr>
        <w:t>devices can</w:t>
      </w:r>
      <w:r w:rsidR="00D45F27">
        <w:rPr>
          <w:rFonts w:ascii="HelveticaNeue" w:hAnsi="HelveticaNeue"/>
          <w:sz w:val="24"/>
        </w:rPr>
        <w:t xml:space="preserve"> </w:t>
      </w:r>
      <w:r w:rsidRPr="00337BBB">
        <w:rPr>
          <w:rFonts w:ascii="HelveticaNeue" w:hAnsi="HelveticaNeue"/>
          <w:sz w:val="24"/>
        </w:rPr>
        <w:t>be collected and aggregated into one lead list or</w:t>
      </w:r>
      <w:r w:rsidR="00337BBB">
        <w:rPr>
          <w:rFonts w:ascii="HelveticaNeue" w:hAnsi="HelveticaNeue"/>
          <w:sz w:val="24"/>
        </w:rPr>
        <w:t xml:space="preserve"> separated into multiple lists </w:t>
      </w:r>
    </w:p>
    <w:p w:rsidR="00D675D6" w:rsidRDefault="00D45F27" w:rsidP="00D45F27">
      <w:pPr>
        <w:spacing w:after="0" w:line="240" w:lineRule="auto"/>
        <w:ind w:left="1350" w:right="-1440" w:firstLine="9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>b)</w:t>
      </w:r>
      <w:ins w:id="2" w:author="Ravinder Bhavnani" w:date="2014-11-24T08:49:00Z">
        <w:r w:rsidR="00377E41">
          <w:rPr>
            <w:rFonts w:ascii="HelveticaNeue" w:eastAsia="Times New Roman" w:hAnsi="HelveticaNeue" w:cstheme="minorHAnsi"/>
            <w:b/>
            <w:bCs/>
            <w:sz w:val="24"/>
            <w:szCs w:val="24"/>
            <w:lang w:eastAsia="en-GB"/>
          </w:rPr>
          <w:t xml:space="preserve"> </w:t>
        </w:r>
      </w:ins>
      <w:r w:rsidR="00337BBB" w:rsidRPr="00337BBB"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>Custom Leads</w:t>
      </w:r>
      <w:r w:rsidR="002540C9"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 xml:space="preserve"> Qualifier </w:t>
      </w:r>
      <w:r w:rsidR="00337BBB" w:rsidRPr="00337BBB"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>Solution</w:t>
      </w:r>
      <w:r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 xml:space="preserve"> </w:t>
      </w:r>
      <w:r w:rsidRPr="00D45F27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allows f</w:t>
      </w:r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or f</w:t>
      </w:r>
      <w:r w:rsidRPr="00D45F27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urther</w:t>
      </w:r>
      <w:r w:rsidR="00337BBB"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 xml:space="preserve"> </w:t>
      </w:r>
      <w:r w:rsidRPr="00C25DD5">
        <w:rPr>
          <w:rFonts w:ascii="HelveticaNeue" w:eastAsia="Times New Roman" w:hAnsi="HelveticaNeue" w:cstheme="minorHAnsi"/>
          <w:bCs/>
          <w:i/>
          <w:sz w:val="24"/>
          <w:szCs w:val="24"/>
          <w:lang w:eastAsia="en-GB"/>
        </w:rPr>
        <w:t>qualification of leads</w:t>
      </w:r>
      <w:r>
        <w:rPr>
          <w:rFonts w:ascii="HelveticaNeue" w:eastAsia="Times New Roman" w:hAnsi="HelveticaNeue" w:cstheme="minorHAnsi"/>
          <w:b/>
          <w:bCs/>
          <w:sz w:val="24"/>
          <w:szCs w:val="24"/>
          <w:lang w:eastAsia="en-GB"/>
        </w:rPr>
        <w:t xml:space="preserve"> </w:t>
      </w:r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with direct </w:t>
      </w:r>
      <w:r w:rsidR="00C25DD5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real time </w:t>
      </w:r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access to </w:t>
      </w:r>
    </w:p>
    <w:p w:rsidR="0039385E" w:rsidRPr="0054799A" w:rsidRDefault="00D675D6" w:rsidP="00D675D6">
      <w:pPr>
        <w:spacing w:after="0" w:line="240" w:lineRule="auto"/>
        <w:ind w:left="1350" w:right="-1440" w:firstLine="9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proofErr w:type="gramStart"/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survey</w:t>
      </w:r>
      <w:proofErr w:type="gramEnd"/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creation and results data</w:t>
      </w:r>
      <w:r w:rsidR="004B5DF9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 </w:t>
      </w:r>
    </w:p>
    <w:p w:rsidR="00A36016" w:rsidRPr="004E4A78" w:rsidRDefault="007D5698" w:rsidP="004E4A78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 Neue" w:hAnsi="Helvetica Neue" w:cs="HelveticaEuro"/>
          <w:b/>
          <w:color w:val="EE047B"/>
          <w:sz w:val="36"/>
          <w:szCs w:val="36"/>
        </w:rPr>
      </w:pPr>
      <w:r>
        <w:rPr>
          <w:rFonts w:ascii="Helvetica Neue" w:hAnsi="Helvetica Neue" w:cs="HelveticaEuro"/>
          <w:b/>
          <w:color w:val="EE047B"/>
          <w:sz w:val="36"/>
          <w:szCs w:val="36"/>
        </w:rPr>
        <w:lastRenderedPageBreak/>
        <w:t xml:space="preserve">Delivering Value to </w:t>
      </w:r>
      <w:r w:rsidR="006513E1">
        <w:rPr>
          <w:rFonts w:ascii="Helvetica Neue" w:hAnsi="Helvetica Neue" w:cs="TimesNewRomanPS-ItalicMT"/>
          <w:b/>
          <w:i/>
          <w:iCs/>
          <w:color w:val="EE047B"/>
          <w:sz w:val="36"/>
          <w:szCs w:val="36"/>
        </w:rPr>
        <w:t>Y</w:t>
      </w:r>
      <w:r w:rsidR="00247CFB" w:rsidRPr="004E4A78">
        <w:rPr>
          <w:rFonts w:ascii="Helvetica Neue" w:hAnsi="Helvetica Neue" w:cs="HelveticaEuro"/>
          <w:b/>
          <w:color w:val="EE047B"/>
          <w:sz w:val="36"/>
          <w:szCs w:val="36"/>
        </w:rPr>
        <w:t>ou</w:t>
      </w:r>
    </w:p>
    <w:p w:rsidR="00E515C2" w:rsidRPr="0026422F" w:rsidRDefault="00E558DD" w:rsidP="00E558DD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 Neue" w:hAnsi="Helvetica Neue" w:cs="HelveticaNeue"/>
          <w:b/>
          <w:color w:val="231F20"/>
          <w:sz w:val="24"/>
          <w:szCs w:val="24"/>
        </w:rPr>
      </w:pPr>
      <w:r w:rsidRPr="0026422F">
        <w:rPr>
          <w:rFonts w:ascii="Helvetica Neue" w:hAnsi="Helvetica Neue" w:cs="HelveticaNeue"/>
          <w:b/>
          <w:color w:val="231F20"/>
          <w:sz w:val="24"/>
          <w:szCs w:val="24"/>
        </w:rPr>
        <w:t xml:space="preserve">Helping you </w:t>
      </w:r>
      <w:r w:rsidR="003132B8">
        <w:rPr>
          <w:rFonts w:ascii="Helvetica Neue" w:hAnsi="Helvetica Neue" w:cs="HelveticaNeue"/>
          <w:b/>
          <w:color w:val="231F20"/>
          <w:sz w:val="24"/>
          <w:szCs w:val="24"/>
        </w:rPr>
        <w:t>b</w:t>
      </w:r>
      <w:r w:rsidR="0039385E">
        <w:rPr>
          <w:rFonts w:ascii="Helvetica Neue" w:hAnsi="Helvetica Neue" w:cs="HelveticaNeue"/>
          <w:b/>
          <w:color w:val="231F20"/>
          <w:sz w:val="24"/>
          <w:szCs w:val="24"/>
        </w:rPr>
        <w:t xml:space="preserve">uild Community </w:t>
      </w:r>
      <w:r w:rsidR="0039385E">
        <w:rPr>
          <w:rFonts w:ascii="Helvetica Neue" w:hAnsi="Helvetica Neue" w:cs="HelveticaNeue"/>
          <w:b/>
          <w:color w:val="231F20"/>
          <w:sz w:val="24"/>
          <w:szCs w:val="24"/>
        </w:rPr>
        <w:tab/>
      </w:r>
      <w:r w:rsidR="0039385E">
        <w:rPr>
          <w:rFonts w:ascii="Helvetica Neue" w:hAnsi="Helvetica Neue" w:cs="HelveticaNeue"/>
          <w:b/>
          <w:color w:val="231F20"/>
          <w:sz w:val="24"/>
          <w:szCs w:val="24"/>
        </w:rPr>
        <w:tab/>
      </w:r>
      <w:r w:rsidR="0039385E">
        <w:rPr>
          <w:rFonts w:ascii="Helvetica Neue" w:hAnsi="Helvetica Neue" w:cs="HelveticaNeue"/>
          <w:b/>
          <w:color w:val="231F20"/>
          <w:sz w:val="24"/>
          <w:szCs w:val="24"/>
        </w:rPr>
        <w:tab/>
      </w:r>
      <w:r w:rsidR="0039385E">
        <w:rPr>
          <w:rFonts w:ascii="Helvetica Neue" w:hAnsi="Helvetica Neue" w:cs="HelveticaNeue"/>
          <w:b/>
          <w:color w:val="231F20"/>
          <w:sz w:val="24"/>
          <w:szCs w:val="24"/>
        </w:rPr>
        <w:tab/>
      </w:r>
      <w:r w:rsidR="00297C35" w:rsidRPr="0026422F">
        <w:rPr>
          <w:rFonts w:ascii="Helvetica Neue" w:hAnsi="Helvetica Neue" w:cstheme="minorHAnsi"/>
          <w:b/>
          <w:sz w:val="24"/>
          <w:szCs w:val="24"/>
        </w:rPr>
        <w:tab/>
      </w:r>
      <w:r w:rsidR="00297C35" w:rsidRPr="0026422F">
        <w:rPr>
          <w:rFonts w:ascii="Helvetica Neue" w:hAnsi="Helvetica Neue" w:cstheme="minorHAnsi"/>
          <w:b/>
          <w:sz w:val="24"/>
          <w:szCs w:val="24"/>
        </w:rPr>
        <w:tab/>
      </w:r>
      <w:r w:rsidR="00766A9B" w:rsidRPr="0026422F">
        <w:rPr>
          <w:rFonts w:ascii="Helvetica Neue" w:hAnsi="Helvetica Neue" w:cstheme="minorHAnsi"/>
          <w:b/>
          <w:sz w:val="24"/>
          <w:szCs w:val="24"/>
        </w:rPr>
        <w:tab/>
      </w:r>
      <w:r w:rsidR="00297C35" w:rsidRPr="0026422F">
        <w:rPr>
          <w:rFonts w:ascii="Helvetica Neue" w:hAnsi="Helvetica Neue" w:cstheme="minorHAnsi"/>
          <w:b/>
          <w:sz w:val="24"/>
          <w:szCs w:val="24"/>
        </w:rPr>
        <w:t xml:space="preserve"> </w:t>
      </w:r>
      <w:r w:rsidR="003132B8">
        <w:rPr>
          <w:rFonts w:ascii="Helvetica Neue" w:hAnsi="Helvetica Neue" w:cstheme="minorHAnsi"/>
          <w:b/>
          <w:sz w:val="24"/>
          <w:szCs w:val="24"/>
        </w:rPr>
        <w:tab/>
      </w:r>
      <w:r w:rsidR="00297C35" w:rsidRPr="0026422F">
        <w:rPr>
          <w:rFonts w:ascii="Helvetica Neue" w:hAnsi="Helvetica Neue" w:cs="HelveticaNeue"/>
          <w:b/>
          <w:color w:val="231F20"/>
          <w:sz w:val="24"/>
          <w:szCs w:val="24"/>
        </w:rPr>
        <w:t>Helping You Drive Digital</w:t>
      </w:r>
    </w:p>
    <w:p w:rsidR="004E4A78" w:rsidRPr="00337BBB" w:rsidRDefault="00377E41" w:rsidP="00337BBB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 Neue" w:hAnsi="Helvetica Neue" w:cstheme="minorHAnsi"/>
          <w:b/>
          <w:sz w:val="24"/>
          <w:szCs w:val="24"/>
        </w:rPr>
      </w:pPr>
      <w:r w:rsidRPr="009F5426">
        <w:rPr>
          <w:rFonts w:ascii="Helvetica Neue" w:hAnsi="Helvetica Neue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1F5072D" wp14:editId="50211027">
                <wp:simplePos x="0" y="0"/>
                <wp:positionH relativeFrom="column">
                  <wp:posOffset>4762500</wp:posOffset>
                </wp:positionH>
                <wp:positionV relativeFrom="paragraph">
                  <wp:posOffset>33020</wp:posOffset>
                </wp:positionV>
                <wp:extent cx="4572000" cy="2232660"/>
                <wp:effectExtent l="0" t="0" r="0" b="2540"/>
                <wp:wrapNone/>
                <wp:docPr id="11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572000" cy="22326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A77450" w:rsidRDefault="00A77450" w:rsidP="0039385E">
                            <w:pPr>
                              <w:spacing w:after="0" w:line="240" w:lineRule="auto"/>
                              <w:ind w:left="-450"/>
                              <w:contextualSpacing/>
                              <w:jc w:val="center"/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</w:pPr>
                            <w:r w:rsidRPr="002C105B"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  <w:t xml:space="preserve">At no cost MCI and your congress are seen as a </w:t>
                            </w:r>
                          </w:p>
                          <w:p w:rsidR="00A77450" w:rsidRPr="002C105B" w:rsidRDefault="00A77450" w:rsidP="0039385E">
                            <w:pPr>
                              <w:spacing w:after="0" w:line="240" w:lineRule="auto"/>
                              <w:ind w:left="-450"/>
                              <w:contextualSpacing/>
                              <w:jc w:val="center"/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</w:pPr>
                            <w:r w:rsidRPr="002C105B"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  <w:t>latest technology solutions provider</w:t>
                            </w:r>
                          </w:p>
                          <w:p w:rsidR="00A77450" w:rsidRPr="002C105B" w:rsidRDefault="00A77450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A77450" w:rsidRDefault="00A77450" w:rsidP="002C105B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  <w:r w:rsidRPr="002C105B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Free solutions cons</w:t>
                            </w: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ultation throughout the process</w:t>
                            </w:r>
                          </w:p>
                          <w:p w:rsidR="00A77450" w:rsidRPr="002C105B" w:rsidRDefault="00A77450" w:rsidP="002C105B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A77450" w:rsidRDefault="004B5DF9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 xml:space="preserve">Simple </w:t>
                            </w:r>
                            <w:r w:rsidR="008F7B0C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technology</w:t>
                            </w: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 xml:space="preserve"> with </w:t>
                            </w:r>
                            <w:r w:rsidR="008F7B0C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 xml:space="preserve">comprehensive </w:t>
                            </w: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 xml:space="preserve">training </w:t>
                            </w:r>
                            <w:r w:rsidR="008F7B0C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to administer solutions</w:t>
                            </w:r>
                          </w:p>
                          <w:p w:rsidR="00A77450" w:rsidRDefault="00A77450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A77450" w:rsidRDefault="00A77450" w:rsidP="00F94794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  <w:r w:rsidRPr="002C105B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On ti</w:t>
                            </w: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 xml:space="preserve">me delivery of </w:t>
                            </w:r>
                            <w:r w:rsidRPr="002C105B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 xml:space="preserve">fully functional and pre-configured new generation equipment </w:t>
                            </w:r>
                          </w:p>
                          <w:p w:rsidR="00A77450" w:rsidRPr="002C105B" w:rsidRDefault="00A77450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A77450" w:rsidRPr="002C105B" w:rsidRDefault="00A77450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A77450" w:rsidRPr="000417F0" w:rsidRDefault="00A77450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A77450" w:rsidRPr="000417F0" w:rsidRDefault="00A77450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417F0"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77450" w:rsidRPr="000417F0" w:rsidRDefault="00A77450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eastAsia="Times New Roman" w:hAnsi="HelveticaNeue"/>
                                <w:sz w:val="20"/>
                                <w:szCs w:val="20"/>
                              </w:rPr>
                            </w:pPr>
                          </w:p>
                          <w:p w:rsidR="00A77450" w:rsidRPr="000417F0" w:rsidRDefault="00A77450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A77450" w:rsidRPr="000417F0" w:rsidRDefault="00A77450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Rectangle 12" o:spid="_x0000_s1026" style="position:absolute;left:0;text-align:left;margin-left:375pt;margin-top:2.6pt;width:5in;height:175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" fillcolor="#f2f2f2 [3052]" stroked="f">
                <v:textbox>
                  <w:txbxContent>
                    <w:p w14:paraId="4BAC89E4" w14:textId="77777777" w:rsidR="00A77450" w:rsidRDefault="00A77450" w:rsidP="0039385E">
                      <w:pPr>
                        <w:spacing w:after="0" w:line="240" w:lineRule="auto"/>
                        <w:ind w:left="-450"/>
                        <w:contextualSpacing/>
                        <w:jc w:val="center"/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</w:pPr>
                      <w:r w:rsidRPr="002C105B"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  <w:t xml:space="preserve">At no cost MCI and your congress are seen as a </w:t>
                      </w:r>
                    </w:p>
                    <w:p w14:paraId="3532C70C" w14:textId="77777777" w:rsidR="00A77450" w:rsidRPr="002C105B" w:rsidRDefault="00A77450" w:rsidP="0039385E">
                      <w:pPr>
                        <w:spacing w:after="0" w:line="240" w:lineRule="auto"/>
                        <w:ind w:left="-450"/>
                        <w:contextualSpacing/>
                        <w:jc w:val="center"/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</w:pPr>
                      <w:r w:rsidRPr="002C105B"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  <w:t>latest technology solutions provider</w:t>
                      </w:r>
                    </w:p>
                    <w:p w14:paraId="780AE9B4" w14:textId="77777777" w:rsidR="00A77450" w:rsidRPr="002C105B" w:rsidRDefault="00A77450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14:paraId="55B49021" w14:textId="77777777" w:rsidR="00A77450" w:rsidRDefault="00A77450" w:rsidP="002C105B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  <w:r w:rsidRPr="002C105B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Free solutions cons</w:t>
                      </w: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ultation throughout the process</w:t>
                      </w:r>
                    </w:p>
                    <w:p w14:paraId="0B0A3801" w14:textId="77777777" w:rsidR="00A77450" w:rsidRPr="002C105B" w:rsidRDefault="00A77450" w:rsidP="002C105B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14:paraId="22133510" w14:textId="77777777" w:rsidR="00A77450" w:rsidRDefault="004B5DF9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 xml:space="preserve">Simple </w:t>
                      </w:r>
                      <w:r w:rsidR="008F7B0C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technology</w:t>
                      </w: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 xml:space="preserve"> with </w:t>
                      </w:r>
                      <w:r w:rsidR="008F7B0C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 xml:space="preserve">comprehensive </w:t>
                      </w: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 xml:space="preserve">training </w:t>
                      </w:r>
                      <w:r w:rsidR="008F7B0C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to administer solutions</w:t>
                      </w:r>
                    </w:p>
                    <w:p w14:paraId="55E77137" w14:textId="77777777" w:rsidR="00A77450" w:rsidRDefault="00A77450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14:paraId="2AEF32FC" w14:textId="77777777" w:rsidR="00A77450" w:rsidRDefault="00A77450" w:rsidP="00F94794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  <w:r w:rsidRPr="002C105B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On ti</w:t>
                      </w: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 xml:space="preserve">me delivery of </w:t>
                      </w:r>
                      <w:r w:rsidRPr="002C105B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 xml:space="preserve">fully functional and pre-configured new generation equipment </w:t>
                      </w:r>
                    </w:p>
                    <w:p w14:paraId="3583A585" w14:textId="77777777" w:rsidR="00A77450" w:rsidRPr="002C105B" w:rsidRDefault="00A77450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14:paraId="1671AD18" w14:textId="77777777" w:rsidR="00A77450" w:rsidRPr="002C105B" w:rsidRDefault="00A77450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14:paraId="220A3A07" w14:textId="77777777" w:rsidR="00A77450" w:rsidRPr="000417F0" w:rsidRDefault="00A77450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</w:p>
                    <w:p w14:paraId="7D60DCE1" w14:textId="77777777" w:rsidR="00A77450" w:rsidRPr="000417F0" w:rsidRDefault="00A77450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 w:rsidRPr="000417F0"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806A8BD" w14:textId="77777777" w:rsidR="00A77450" w:rsidRPr="000417F0" w:rsidRDefault="00A77450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eastAsia="Times New Roman" w:hAnsi="HelveticaNeue"/>
                          <w:sz w:val="20"/>
                          <w:szCs w:val="20"/>
                        </w:rPr>
                      </w:pPr>
                    </w:p>
                    <w:p w14:paraId="02841E06" w14:textId="77777777" w:rsidR="00A77450" w:rsidRPr="000417F0" w:rsidRDefault="00A77450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</w:p>
                    <w:p w14:paraId="21808AF9" w14:textId="77777777" w:rsidR="00A77450" w:rsidRPr="000417F0" w:rsidRDefault="00A77450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eastAsia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6422F">
        <w:rPr>
          <w:rFonts w:ascii="Helvetica Neue" w:hAnsi="Helvetica Neue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759AF6" wp14:editId="7DC68D54">
                <wp:simplePos x="0" y="0"/>
                <wp:positionH relativeFrom="column">
                  <wp:posOffset>-476250</wp:posOffset>
                </wp:positionH>
                <wp:positionV relativeFrom="paragraph">
                  <wp:posOffset>31750</wp:posOffset>
                </wp:positionV>
                <wp:extent cx="4800600" cy="2233295"/>
                <wp:effectExtent l="0" t="0" r="0" b="1905"/>
                <wp:wrapNone/>
                <wp:docPr id="13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800600" cy="223329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innerShdw blurRad="63500" dist="508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A77450" w:rsidRPr="002C105B" w:rsidRDefault="00A77450" w:rsidP="000354B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2C105B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  <w:sz w:val="22"/>
                                <w:szCs w:val="22"/>
                              </w:rPr>
                              <w:t xml:space="preserve">Scalable Solutions </w:t>
                            </w: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  <w:sz w:val="22"/>
                                <w:szCs w:val="22"/>
                              </w:rPr>
                              <w:t>to meet congress needs</w:t>
                            </w:r>
                          </w:p>
                          <w:p w:rsidR="00A77450" w:rsidRPr="002C105B" w:rsidRDefault="00A77450" w:rsidP="000354B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  <w:p w:rsidR="00A77450" w:rsidRPr="002C105B" w:rsidRDefault="00A77450" w:rsidP="000354B5">
                            <w:pPr>
                              <w:spacing w:after="0" w:line="240" w:lineRule="auto"/>
                              <w:ind w:left="-450"/>
                              <w:contextualSpacing/>
                              <w:jc w:val="center"/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</w:pPr>
                            <w:r w:rsidRPr="002C105B"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  <w:t>No process management on your part as we manage marketing,</w:t>
                            </w:r>
                          </w:p>
                          <w:p w:rsidR="00A77450" w:rsidRPr="002C105B" w:rsidRDefault="00A77450" w:rsidP="000354B5">
                            <w:pPr>
                              <w:spacing w:after="0" w:line="240" w:lineRule="auto"/>
                              <w:ind w:left="-450"/>
                              <w:contextualSpacing/>
                              <w:jc w:val="center"/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</w:pPr>
                            <w:r w:rsidRPr="002C105B"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  <w:t>customer service, and support</w:t>
                            </w:r>
                          </w:p>
                          <w:p w:rsidR="00A77450" w:rsidRPr="002C105B" w:rsidRDefault="00A77450" w:rsidP="000354B5">
                            <w:pPr>
                              <w:spacing w:after="0" w:line="240" w:lineRule="auto"/>
                              <w:ind w:left="-450"/>
                              <w:contextualSpacing/>
                              <w:jc w:val="center"/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</w:pPr>
                          </w:p>
                          <w:p w:rsidR="009242B9" w:rsidRDefault="00A77450" w:rsidP="000354B5">
                            <w:pPr>
                              <w:spacing w:after="0" w:line="240" w:lineRule="auto"/>
                              <w:ind w:left="-450"/>
                              <w:contextualSpacing/>
                              <w:jc w:val="center"/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</w:pPr>
                            <w:r w:rsidRPr="002C105B"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  <w:t>An easy to implement revenue generator</w:t>
                            </w:r>
                            <w:r w:rsidR="004B5DF9"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  <w:t xml:space="preserve"> for</w:t>
                            </w:r>
                          </w:p>
                          <w:p w:rsidR="00A77450" w:rsidRPr="002C105B" w:rsidRDefault="004B5DF9" w:rsidP="000354B5">
                            <w:pPr>
                              <w:spacing w:after="0" w:line="240" w:lineRule="auto"/>
                              <w:ind w:left="-450"/>
                              <w:contextualSpacing/>
                              <w:jc w:val="center"/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</w:pPr>
                            <w:proofErr w:type="gramStart"/>
                            <w:r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  <w:t>you</w:t>
                            </w:r>
                            <w:proofErr w:type="gramEnd"/>
                            <w:r w:rsidR="008F7B0C"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  <w:t xml:space="preserve"> and ROI generator for your exhibitors</w:t>
                            </w:r>
                          </w:p>
                          <w:p w:rsidR="004B5DF9" w:rsidRDefault="004B5DF9" w:rsidP="000354B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</w:pPr>
                          </w:p>
                          <w:p w:rsidR="008F7B0C" w:rsidRDefault="008F7B0C" w:rsidP="000354B5">
                            <w:pPr>
                              <w:spacing w:after="0" w:line="240" w:lineRule="auto"/>
                              <w:ind w:left="-450"/>
                              <w:contextualSpacing/>
                              <w:jc w:val="center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Reporting promotes valuable</w:t>
                            </w:r>
                          </w:p>
                          <w:p w:rsidR="008F7B0C" w:rsidRDefault="008F7B0C" w:rsidP="000354B5">
                            <w:pPr>
                              <w:spacing w:after="0" w:line="240" w:lineRule="auto"/>
                              <w:ind w:left="-450"/>
                              <w:contextualSpacing/>
                              <w:jc w:val="center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insight on delegate attendance and registration</w:t>
                            </w:r>
                          </w:p>
                          <w:p w:rsidR="004B5DF9" w:rsidRPr="002C105B" w:rsidRDefault="008F7B0C" w:rsidP="000354B5">
                            <w:pPr>
                              <w:spacing w:after="0" w:line="240" w:lineRule="auto"/>
                              <w:ind w:left="-450"/>
                              <w:contextualSpacing/>
                              <w:jc w:val="center"/>
                              <w:rPr>
                                <w:rFonts w:ascii="HelveticaNeue" w:eastAsia="Times New Roman" w:hAnsi="HelveticaNeue" w:cstheme="minorHAnsi"/>
                                <w:b/>
                                <w:bCs/>
                                <w:i/>
                                <w:lang w:eastAsia="en-GB"/>
                              </w:rPr>
                            </w:pP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patterns at the congress</w:t>
                            </w:r>
                          </w:p>
                          <w:p w:rsidR="00A77450" w:rsidRPr="002C105B" w:rsidRDefault="00A77450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A77450" w:rsidRPr="002C105B" w:rsidRDefault="00A77450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A77450" w:rsidRPr="000417F0" w:rsidRDefault="00A77450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A77450" w:rsidRPr="000417F0" w:rsidRDefault="00A77450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417F0"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77450" w:rsidRPr="000417F0" w:rsidRDefault="00A77450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eastAsia="Times New Roman" w:hAnsi="HelveticaNeue"/>
                                <w:sz w:val="20"/>
                                <w:szCs w:val="20"/>
                              </w:rPr>
                            </w:pPr>
                          </w:p>
                          <w:p w:rsidR="00A77450" w:rsidRPr="000417F0" w:rsidRDefault="00A77450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A77450" w:rsidRPr="000417F0" w:rsidRDefault="00A77450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_x0000_s1027" style="position:absolute;left:0;text-align:left;margin-left:-37.45pt;margin-top:2.5pt;width:378pt;height:175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" fillcolor="#f2f2f2 [3052]" stroked="f">
                <v:textbox>
                  <w:txbxContent>
                    <w:p w14:paraId="13D85C47" w14:textId="77777777" w:rsidR="00A77450" w:rsidRPr="002C105B" w:rsidRDefault="00A77450" w:rsidP="000354B5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  <w:sz w:val="22"/>
                          <w:szCs w:val="22"/>
                        </w:rPr>
                      </w:pPr>
                      <w:r w:rsidRPr="002C105B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  <w:sz w:val="22"/>
                          <w:szCs w:val="22"/>
                        </w:rPr>
                        <w:t xml:space="preserve">Scalable Solutions </w:t>
                      </w: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  <w:sz w:val="22"/>
                          <w:szCs w:val="22"/>
                        </w:rPr>
                        <w:t>to meet congress needs</w:t>
                      </w:r>
                    </w:p>
                    <w:p w14:paraId="6E58C0CB" w14:textId="77777777" w:rsidR="00A77450" w:rsidRPr="002C105B" w:rsidRDefault="00A77450" w:rsidP="000354B5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  <w:sz w:val="22"/>
                          <w:szCs w:val="22"/>
                        </w:rPr>
                      </w:pPr>
                    </w:p>
                    <w:p w14:paraId="5DE92401" w14:textId="77777777" w:rsidR="00A77450" w:rsidRPr="002C105B" w:rsidRDefault="00A77450" w:rsidP="000354B5">
                      <w:pPr>
                        <w:spacing w:after="0" w:line="240" w:lineRule="auto"/>
                        <w:ind w:left="-450"/>
                        <w:contextualSpacing/>
                        <w:jc w:val="center"/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</w:pPr>
                      <w:r w:rsidRPr="002C105B"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  <w:t>No process management on your part as we manage marketing,</w:t>
                      </w:r>
                    </w:p>
                    <w:p w14:paraId="541728BB" w14:textId="77777777" w:rsidR="00A77450" w:rsidRPr="002C105B" w:rsidRDefault="00A77450" w:rsidP="000354B5">
                      <w:pPr>
                        <w:spacing w:after="0" w:line="240" w:lineRule="auto"/>
                        <w:ind w:left="-450"/>
                        <w:contextualSpacing/>
                        <w:jc w:val="center"/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</w:pPr>
                      <w:r w:rsidRPr="002C105B"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  <w:t>customer service, and support</w:t>
                      </w:r>
                    </w:p>
                    <w:p w14:paraId="17827D21" w14:textId="77777777" w:rsidR="00A77450" w:rsidRPr="002C105B" w:rsidRDefault="00A77450" w:rsidP="000354B5">
                      <w:pPr>
                        <w:spacing w:after="0" w:line="240" w:lineRule="auto"/>
                        <w:ind w:left="-450"/>
                        <w:contextualSpacing/>
                        <w:jc w:val="center"/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</w:pPr>
                    </w:p>
                    <w:p w14:paraId="040723BF" w14:textId="77777777" w:rsidR="009242B9" w:rsidRDefault="00A77450" w:rsidP="000354B5">
                      <w:pPr>
                        <w:spacing w:after="0" w:line="240" w:lineRule="auto"/>
                        <w:ind w:left="-450"/>
                        <w:contextualSpacing/>
                        <w:jc w:val="center"/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</w:pPr>
                      <w:r w:rsidRPr="002C105B"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  <w:t>An easy to implement revenue generator</w:t>
                      </w:r>
                      <w:r w:rsidR="004B5DF9"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  <w:t xml:space="preserve"> for</w:t>
                      </w:r>
                    </w:p>
                    <w:p w14:paraId="20F3182D" w14:textId="77777777" w:rsidR="00A77450" w:rsidRPr="002C105B" w:rsidRDefault="004B5DF9" w:rsidP="000354B5">
                      <w:pPr>
                        <w:spacing w:after="0" w:line="240" w:lineRule="auto"/>
                        <w:ind w:left="-450"/>
                        <w:contextualSpacing/>
                        <w:jc w:val="center"/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</w:pPr>
                      <w:proofErr w:type="gramStart"/>
                      <w:r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  <w:t>you</w:t>
                      </w:r>
                      <w:proofErr w:type="gramEnd"/>
                      <w:r w:rsidR="008F7B0C"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  <w:t xml:space="preserve"> and ROI generator for your exhibitors</w:t>
                      </w:r>
                    </w:p>
                    <w:p w14:paraId="28F33C42" w14:textId="77777777" w:rsidR="004B5DF9" w:rsidRDefault="004B5DF9" w:rsidP="000354B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</w:pPr>
                    </w:p>
                    <w:p w14:paraId="165B7583" w14:textId="77777777" w:rsidR="008F7B0C" w:rsidRDefault="008F7B0C" w:rsidP="000354B5">
                      <w:pPr>
                        <w:spacing w:after="0" w:line="240" w:lineRule="auto"/>
                        <w:ind w:left="-450"/>
                        <w:contextualSpacing/>
                        <w:jc w:val="center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Reporting promotes valuable</w:t>
                      </w:r>
                    </w:p>
                    <w:p w14:paraId="4DB7EBA5" w14:textId="77777777" w:rsidR="008F7B0C" w:rsidRDefault="008F7B0C" w:rsidP="000354B5">
                      <w:pPr>
                        <w:spacing w:after="0" w:line="240" w:lineRule="auto"/>
                        <w:ind w:left="-450"/>
                        <w:contextualSpacing/>
                        <w:jc w:val="center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insight on delegate attendance and registration</w:t>
                      </w:r>
                    </w:p>
                    <w:p w14:paraId="23D7F69B" w14:textId="77777777" w:rsidR="004B5DF9" w:rsidRPr="002C105B" w:rsidRDefault="008F7B0C" w:rsidP="000354B5">
                      <w:pPr>
                        <w:spacing w:after="0" w:line="240" w:lineRule="auto"/>
                        <w:ind w:left="-450"/>
                        <w:contextualSpacing/>
                        <w:jc w:val="center"/>
                        <w:rPr>
                          <w:rFonts w:ascii="HelveticaNeue" w:eastAsia="Times New Roman" w:hAnsi="HelveticaNeue" w:cstheme="minorHAnsi"/>
                          <w:b/>
                          <w:bCs/>
                          <w:i/>
                          <w:lang w:eastAsia="en-GB"/>
                        </w:rPr>
                      </w:pP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patterns at the congress</w:t>
                      </w:r>
                    </w:p>
                    <w:p w14:paraId="2F1C4DBC" w14:textId="77777777" w:rsidR="00A77450" w:rsidRPr="002C105B" w:rsidRDefault="00A77450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14:paraId="6BDEEC54" w14:textId="77777777" w:rsidR="00A77450" w:rsidRPr="002C105B" w:rsidRDefault="00A77450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14:paraId="621D33D9" w14:textId="77777777" w:rsidR="00A77450" w:rsidRPr="000417F0" w:rsidRDefault="00A77450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</w:p>
                    <w:p w14:paraId="155AE3E0" w14:textId="77777777" w:rsidR="00A77450" w:rsidRPr="000417F0" w:rsidRDefault="00A77450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 w:rsidRPr="000417F0"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AE4CC42" w14:textId="77777777" w:rsidR="00A77450" w:rsidRPr="000417F0" w:rsidRDefault="00A77450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eastAsia="Times New Roman" w:hAnsi="HelveticaNeue"/>
                          <w:sz w:val="20"/>
                          <w:szCs w:val="20"/>
                        </w:rPr>
                      </w:pPr>
                    </w:p>
                    <w:p w14:paraId="167CEF8C" w14:textId="77777777" w:rsidR="00A77450" w:rsidRPr="000417F0" w:rsidRDefault="00A77450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</w:p>
                    <w:p w14:paraId="51FE9318" w14:textId="77777777" w:rsidR="00A77450" w:rsidRPr="000417F0" w:rsidRDefault="00A77450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eastAsia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9385E" w:rsidRDefault="0039385E" w:rsidP="00300A67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Neue" w:hAnsi="HelveticaNeue" w:cs="HelveticaEuro"/>
          <w:b/>
          <w:color w:val="EE047B"/>
          <w:sz w:val="36"/>
          <w:szCs w:val="36"/>
        </w:rPr>
      </w:pPr>
    </w:p>
    <w:p w:rsidR="0039385E" w:rsidRDefault="0039385E" w:rsidP="00300A67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Neue" w:hAnsi="HelveticaNeue" w:cs="HelveticaEuro"/>
          <w:b/>
          <w:color w:val="EE047B"/>
          <w:sz w:val="36"/>
          <w:szCs w:val="36"/>
        </w:rPr>
      </w:pPr>
    </w:p>
    <w:p w:rsidR="0039385E" w:rsidRDefault="0039385E" w:rsidP="00300A67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Neue" w:hAnsi="HelveticaNeue" w:cs="HelveticaEuro"/>
          <w:b/>
          <w:color w:val="EE047B"/>
          <w:sz w:val="36"/>
          <w:szCs w:val="36"/>
        </w:rPr>
      </w:pPr>
    </w:p>
    <w:p w:rsidR="0039385E" w:rsidRDefault="0039385E" w:rsidP="00300A67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Neue" w:hAnsi="HelveticaNeue" w:cs="HelveticaEuro"/>
          <w:b/>
          <w:color w:val="EE047B"/>
          <w:sz w:val="36"/>
          <w:szCs w:val="36"/>
        </w:rPr>
      </w:pPr>
    </w:p>
    <w:p w:rsidR="0039385E" w:rsidRDefault="0039385E" w:rsidP="00300A67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Neue" w:hAnsi="HelveticaNeue" w:cs="HelveticaEuro"/>
          <w:b/>
          <w:color w:val="EE047B"/>
          <w:sz w:val="36"/>
          <w:szCs w:val="36"/>
        </w:rPr>
      </w:pPr>
    </w:p>
    <w:p w:rsidR="008F7B0C" w:rsidRDefault="008F7B0C" w:rsidP="008F7B0C">
      <w:pPr>
        <w:autoSpaceDE w:val="0"/>
        <w:autoSpaceDN w:val="0"/>
        <w:adjustRightInd w:val="0"/>
        <w:spacing w:before="100" w:after="100" w:line="240" w:lineRule="auto"/>
        <w:rPr>
          <w:rFonts w:ascii="HelveticaNeue" w:hAnsi="HelveticaNeue" w:cs="HelveticaEuro"/>
          <w:b/>
          <w:color w:val="EE047B"/>
          <w:sz w:val="36"/>
          <w:szCs w:val="36"/>
        </w:rPr>
      </w:pPr>
    </w:p>
    <w:p w:rsidR="00B724F0" w:rsidRDefault="00B724F0" w:rsidP="00300A67">
      <w:pPr>
        <w:autoSpaceDE w:val="0"/>
        <w:autoSpaceDN w:val="0"/>
        <w:adjustRightInd w:val="0"/>
        <w:spacing w:before="100" w:after="100" w:line="240" w:lineRule="auto"/>
        <w:ind w:left="-450"/>
        <w:rPr>
          <w:ins w:id="3" w:author="Ravinder Bhavnani" w:date="2014-11-24T08:49:00Z"/>
          <w:rFonts w:ascii="HelveticaNeue" w:hAnsi="HelveticaNeue" w:cs="HelveticaEuro"/>
          <w:b/>
          <w:color w:val="EE047B"/>
          <w:sz w:val="36"/>
          <w:szCs w:val="36"/>
        </w:rPr>
      </w:pPr>
    </w:p>
    <w:p w:rsidR="00944A31" w:rsidRPr="004E4A78" w:rsidDel="00B724F0" w:rsidRDefault="00F374F6" w:rsidP="00300A67">
      <w:pPr>
        <w:autoSpaceDE w:val="0"/>
        <w:autoSpaceDN w:val="0"/>
        <w:adjustRightInd w:val="0"/>
        <w:spacing w:before="100" w:after="100" w:line="240" w:lineRule="auto"/>
        <w:ind w:left="-450"/>
        <w:rPr>
          <w:del w:id="4" w:author="Ravinder Bhavnani" w:date="2014-11-24T08:49:00Z"/>
          <w:rFonts w:ascii="HelveticaNeue" w:hAnsi="HelveticaNeue" w:cstheme="minorHAnsi"/>
          <w:b/>
          <w:sz w:val="36"/>
          <w:szCs w:val="36"/>
          <w:lang w:val="en-US"/>
        </w:rPr>
      </w:pPr>
      <w:r w:rsidRPr="004E4A78">
        <w:rPr>
          <w:rFonts w:ascii="HelveticaNeue" w:hAnsi="HelveticaNeue" w:cs="HelveticaEuro"/>
          <w:b/>
          <w:color w:val="EE047B"/>
          <w:sz w:val="36"/>
          <w:szCs w:val="36"/>
        </w:rPr>
        <w:t>Simple</w:t>
      </w:r>
      <w:r w:rsidR="00944A31" w:rsidRPr="004E4A78">
        <w:rPr>
          <w:rFonts w:ascii="HelveticaNeue" w:hAnsi="HelveticaNeue" w:cs="HelveticaEuro"/>
          <w:b/>
          <w:color w:val="EE047B"/>
          <w:sz w:val="36"/>
          <w:szCs w:val="36"/>
        </w:rPr>
        <w:t xml:space="preserve"> </w:t>
      </w:r>
      <w:r w:rsidR="008F6357" w:rsidRPr="004E4A78">
        <w:rPr>
          <w:rFonts w:ascii="HelveticaNeue" w:hAnsi="HelveticaNeue" w:cs="HelveticaEuro"/>
          <w:b/>
          <w:color w:val="EE047B"/>
          <w:sz w:val="36"/>
          <w:szCs w:val="36"/>
        </w:rPr>
        <w:t>Process</w:t>
      </w:r>
    </w:p>
    <w:p w:rsidR="004E4A78" w:rsidRPr="004E4A78" w:rsidRDefault="004E4A78">
      <w:pPr>
        <w:autoSpaceDE w:val="0"/>
        <w:autoSpaceDN w:val="0"/>
        <w:adjustRightInd w:val="0"/>
        <w:spacing w:before="100" w:after="100" w:line="240" w:lineRule="auto"/>
        <w:ind w:left="-450"/>
        <w:rPr>
          <w:lang w:eastAsia="en-GB"/>
        </w:rPr>
        <w:pPrChange w:id="5" w:author="Ravinder Bhavnani" w:date="2014-11-24T08:49:00Z">
          <w:pPr>
            <w:pStyle w:val="ListParagraph"/>
            <w:spacing w:after="0" w:line="240" w:lineRule="auto"/>
            <w:ind w:left="270" w:right="-1440"/>
          </w:pPr>
        </w:pPrChange>
      </w:pPr>
    </w:p>
    <w:p w:rsidR="00F00F17" w:rsidRPr="00EB3D45" w:rsidRDefault="00944A31" w:rsidP="00B039F7">
      <w:pPr>
        <w:pStyle w:val="ListParagraph"/>
        <w:numPr>
          <w:ilvl w:val="0"/>
          <w:numId w:val="22"/>
        </w:numPr>
        <w:spacing w:after="0" w:line="240" w:lineRule="auto"/>
        <w:ind w:right="-1440"/>
        <w:rPr>
          <w:rFonts w:ascii="HelveticaNeue" w:eastAsia="Times New Roman" w:hAnsi="HelveticaNeue" w:cstheme="minorHAnsi"/>
          <w:b/>
          <w:bCs/>
          <w:sz w:val="28"/>
          <w:szCs w:val="28"/>
          <w:lang w:eastAsia="en-GB"/>
        </w:rPr>
      </w:pPr>
      <w:r w:rsidRPr="00EB3D45">
        <w:rPr>
          <w:rFonts w:ascii="HelveticaNeue" w:hAnsi="HelveticaNeue" w:cstheme="minorHAnsi"/>
          <w:b/>
          <w:bCs/>
          <w:sz w:val="28"/>
          <w:szCs w:val="28"/>
          <w:lang w:val="en-US"/>
        </w:rPr>
        <w:t>Collaboration</w:t>
      </w:r>
      <w:r w:rsidR="00223EB4">
        <w:rPr>
          <w:rFonts w:ascii="HelveticaNeue" w:hAnsi="HelveticaNeue" w:cstheme="minorHAnsi"/>
          <w:b/>
          <w:bCs/>
          <w:sz w:val="28"/>
          <w:szCs w:val="28"/>
          <w:lang w:val="en-US"/>
        </w:rPr>
        <w:t xml:space="preserve"> to put in place Lead Retrieval Solutions for your Congress</w:t>
      </w:r>
    </w:p>
    <w:p w:rsidR="006E6B98" w:rsidRPr="00E165F1" w:rsidRDefault="00F374F6" w:rsidP="00B039F7">
      <w:pPr>
        <w:pStyle w:val="ListParagraph"/>
        <w:numPr>
          <w:ilvl w:val="0"/>
          <w:numId w:val="24"/>
        </w:numPr>
        <w:spacing w:after="0" w:line="240" w:lineRule="auto"/>
        <w:ind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 w:rsidRPr="00E165F1">
        <w:rPr>
          <w:rFonts w:ascii="HelveticaNeue" w:hAnsi="HelveticaNeue" w:cs="HelveticaNeue"/>
          <w:color w:val="231F20"/>
          <w:sz w:val="24"/>
          <w:szCs w:val="24"/>
        </w:rPr>
        <w:t>Complete and subm</w:t>
      </w:r>
      <w:r w:rsidR="00E165F1" w:rsidRPr="00E165F1">
        <w:rPr>
          <w:rFonts w:ascii="HelveticaNeue" w:hAnsi="HelveticaNeue" w:cs="HelveticaNeue"/>
          <w:color w:val="231F20"/>
          <w:sz w:val="24"/>
          <w:szCs w:val="24"/>
        </w:rPr>
        <w:t xml:space="preserve">it the Lead </w:t>
      </w:r>
      <w:r w:rsidR="00212E6F">
        <w:rPr>
          <w:rFonts w:ascii="HelveticaNeue" w:hAnsi="HelveticaNeue" w:cs="HelveticaNeue"/>
          <w:color w:val="231F20"/>
          <w:sz w:val="24"/>
          <w:szCs w:val="24"/>
        </w:rPr>
        <w:t>Solution</w:t>
      </w:r>
      <w:r w:rsidR="00E165F1" w:rsidRPr="00E165F1">
        <w:rPr>
          <w:rFonts w:ascii="HelveticaNeue" w:hAnsi="HelveticaNeue" w:cs="HelveticaNeue"/>
          <w:color w:val="231F20"/>
          <w:sz w:val="24"/>
          <w:szCs w:val="24"/>
        </w:rPr>
        <w:t xml:space="preserve"> </w:t>
      </w:r>
      <w:r w:rsidR="008743A9" w:rsidRPr="00E165F1">
        <w:rPr>
          <w:rFonts w:ascii="HelveticaNeue" w:hAnsi="HelveticaNeue" w:cs="HelveticaNeue"/>
          <w:color w:val="231F20"/>
          <w:sz w:val="24"/>
          <w:szCs w:val="24"/>
        </w:rPr>
        <w:t>Order Form</w:t>
      </w:r>
      <w:r w:rsidR="00E165F1" w:rsidRPr="00E165F1">
        <w:rPr>
          <w:rFonts w:ascii="HelveticaNeue" w:hAnsi="HelveticaNeue" w:cs="HelveticaNeue"/>
          <w:color w:val="231F20"/>
          <w:sz w:val="24"/>
          <w:szCs w:val="24"/>
        </w:rPr>
        <w:t xml:space="preserve"> at least 3 months prior to your event</w:t>
      </w:r>
      <w:r w:rsidR="008743A9" w:rsidRPr="00E165F1">
        <w:rPr>
          <w:rFonts w:ascii="HelveticaNeue" w:hAnsi="HelveticaNeue" w:cs="HelveticaNeue"/>
          <w:color w:val="231F20"/>
          <w:sz w:val="24"/>
          <w:szCs w:val="24"/>
        </w:rPr>
        <w:t xml:space="preserve"> </w:t>
      </w:r>
      <w:r w:rsidR="00CE31D5">
        <w:fldChar w:fldCharType="begin"/>
      </w:r>
      <w:ins w:id="6" w:author="Karen BHAVNANI (MCI Geneva)" w:date="2014-11-24T17:37:00Z">
        <w:r w:rsidR="00CE31D5">
          <w:instrText>HYPERLINK "D:\\Users\\karen.bhavnani\\AppData\\Local\\Microsoft\\Windows\\Temporary Internet Files\\Content.IE5\\Order Forms\\Lead Solutions Order Form 2015.docx"</w:instrText>
        </w:r>
      </w:ins>
      <w:del w:id="7" w:author="Karen BHAVNANI (MCI Geneva)" w:date="2014-11-24T17:37:00Z">
        <w:r w:rsidR="00CE31D5" w:rsidDel="00CE31D5">
          <w:delInstrText xml:space="preserve"> HYPERLINK "../Order%20Forms/Lead%20Solutions%20Order%20Form%202015.docx" </w:delInstrText>
        </w:r>
      </w:del>
      <w:ins w:id="8" w:author="Karen BHAVNANI (MCI Geneva)" w:date="2014-11-24T17:37:00Z"/>
      <w:r w:rsidR="00CE31D5">
        <w:fldChar w:fldCharType="separate"/>
      </w:r>
      <w:r w:rsidR="00AF7A4F" w:rsidRPr="00AF7A4F">
        <w:rPr>
          <w:rStyle w:val="Hyperlink"/>
          <w:rFonts w:ascii="HelveticaNeue" w:hAnsi="HelveticaNeue" w:cs="HelveticaNeue"/>
          <w:sz w:val="24"/>
          <w:szCs w:val="24"/>
        </w:rPr>
        <w:t>Lead Solution Order Form</w:t>
      </w:r>
      <w:r w:rsidR="00CE31D5">
        <w:rPr>
          <w:rStyle w:val="Hyperlink"/>
          <w:rFonts w:ascii="HelveticaNeue" w:hAnsi="HelveticaNeue" w:cs="HelveticaNeue"/>
          <w:sz w:val="24"/>
          <w:szCs w:val="24"/>
        </w:rPr>
        <w:fldChar w:fldCharType="end"/>
      </w:r>
    </w:p>
    <w:p w:rsidR="00F374F6" w:rsidRPr="00E165F1" w:rsidRDefault="00EF52E8" w:rsidP="00F43049">
      <w:pPr>
        <w:pStyle w:val="ListParagraph"/>
        <w:numPr>
          <w:ilvl w:val="0"/>
          <w:numId w:val="24"/>
        </w:numPr>
        <w:spacing w:after="0" w:line="240" w:lineRule="auto"/>
        <w:ind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 w:rsidRPr="00E165F1">
        <w:rPr>
          <w:rFonts w:ascii="HelveticaNeue" w:hAnsi="HelveticaNeue" w:cs="HelveticaNeue"/>
          <w:color w:val="231F20"/>
          <w:sz w:val="24"/>
          <w:szCs w:val="24"/>
        </w:rPr>
        <w:t>You will receive a response to</w:t>
      </w:r>
      <w:r w:rsidR="00A061DC" w:rsidRPr="00E165F1">
        <w:rPr>
          <w:rFonts w:ascii="HelveticaNeue" w:hAnsi="HelveticaNeue" w:cs="HelveticaNeue"/>
          <w:color w:val="231F20"/>
          <w:sz w:val="24"/>
          <w:szCs w:val="24"/>
        </w:rPr>
        <w:t xml:space="preserve"> your Order </w:t>
      </w:r>
      <w:r w:rsidR="00A1472D" w:rsidRPr="00E165F1">
        <w:rPr>
          <w:rFonts w:ascii="HelveticaNeue" w:hAnsi="HelveticaNeue" w:cs="HelveticaNeue"/>
          <w:color w:val="231F20"/>
          <w:sz w:val="24"/>
          <w:szCs w:val="24"/>
        </w:rPr>
        <w:t xml:space="preserve">Form </w:t>
      </w:r>
      <w:r w:rsidR="00F374F6" w:rsidRPr="00E165F1">
        <w:rPr>
          <w:rFonts w:ascii="HelveticaNeue" w:hAnsi="HelveticaNeue" w:cs="HelveticaNeue"/>
          <w:color w:val="231F20"/>
          <w:sz w:val="24"/>
          <w:szCs w:val="24"/>
        </w:rPr>
        <w:t xml:space="preserve">within two days </w:t>
      </w:r>
    </w:p>
    <w:p w:rsidR="00A061DC" w:rsidRPr="00E165F1" w:rsidRDefault="00E165F1" w:rsidP="00B039F7">
      <w:pPr>
        <w:pStyle w:val="ListParagraph"/>
        <w:numPr>
          <w:ilvl w:val="0"/>
          <w:numId w:val="24"/>
        </w:numPr>
        <w:spacing w:after="0" w:line="240" w:lineRule="auto"/>
        <w:ind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 w:rsidRPr="00E165F1">
        <w:rPr>
          <w:rFonts w:ascii="HelveticaNeue" w:hAnsi="HelveticaNeue" w:cs="HelveticaNeue"/>
          <w:color w:val="231F20"/>
          <w:sz w:val="24"/>
          <w:szCs w:val="24"/>
        </w:rPr>
        <w:t xml:space="preserve">An </w:t>
      </w:r>
      <w:r w:rsidR="00A061DC" w:rsidRPr="00E165F1">
        <w:rPr>
          <w:rFonts w:ascii="HelveticaNeue" w:hAnsi="HelveticaNeue" w:cs="HelveticaNeue"/>
          <w:color w:val="231F20"/>
          <w:sz w:val="24"/>
          <w:szCs w:val="24"/>
        </w:rPr>
        <w:t xml:space="preserve">offer will be made </w:t>
      </w:r>
      <w:r w:rsidR="00EF52E8" w:rsidRPr="00E165F1">
        <w:rPr>
          <w:rFonts w:ascii="HelveticaNeue" w:hAnsi="HelveticaNeue" w:cs="HelveticaNeue"/>
          <w:color w:val="231F20"/>
          <w:sz w:val="24"/>
          <w:szCs w:val="24"/>
        </w:rPr>
        <w:t xml:space="preserve">within two days of receiving </w:t>
      </w:r>
      <w:r w:rsidR="00D675D6">
        <w:rPr>
          <w:rFonts w:ascii="HelveticaNeue" w:hAnsi="HelveticaNeue" w:cs="HelveticaNeue"/>
          <w:color w:val="231F20"/>
          <w:sz w:val="24"/>
          <w:szCs w:val="24"/>
        </w:rPr>
        <w:t xml:space="preserve">all necessary </w:t>
      </w:r>
      <w:r w:rsidR="00EF52E8" w:rsidRPr="00E165F1">
        <w:rPr>
          <w:rFonts w:ascii="HelveticaNeue" w:hAnsi="HelveticaNeue" w:cs="HelveticaNeue"/>
          <w:color w:val="231F20"/>
          <w:sz w:val="24"/>
          <w:szCs w:val="24"/>
        </w:rPr>
        <w:t>details</w:t>
      </w:r>
      <w:r w:rsidR="0026422F" w:rsidRPr="00E165F1">
        <w:rPr>
          <w:rFonts w:ascii="HelveticaNeue" w:hAnsi="HelveticaNeue" w:cs="HelveticaNeue"/>
          <w:color w:val="231F20"/>
          <w:sz w:val="24"/>
          <w:szCs w:val="24"/>
        </w:rPr>
        <w:t xml:space="preserve"> </w:t>
      </w:r>
      <w:r w:rsidR="00CE31D5">
        <w:fldChar w:fldCharType="begin"/>
      </w:r>
      <w:ins w:id="9" w:author="Karen BHAVNANI (MCI Geneva)" w:date="2014-11-24T17:37:00Z">
        <w:r w:rsidR="00CE31D5">
          <w:instrText>HYPERLINK "D:\\Users\\karen.bhavnani\\AppData\\Local\\Microsoft\\Windows\\Temporary Internet Files\\Content.IE5\\Offer Templates\\Lead Solution Offer Templatexls.xls"</w:instrText>
        </w:r>
      </w:ins>
      <w:del w:id="10" w:author="Karen BHAVNANI (MCI Geneva)" w:date="2014-11-24T17:37:00Z">
        <w:r w:rsidR="00CE31D5" w:rsidDel="00CE31D5">
          <w:delInstrText xml:space="preserve"> HYPERLINK "../Offer%20Templates/Lead%20Solution%20Offer%20Templatexls.xls" </w:delInstrText>
        </w:r>
      </w:del>
      <w:ins w:id="11" w:author="Karen BHAVNANI (MCI Geneva)" w:date="2014-11-24T17:37:00Z"/>
      <w:r w:rsidR="00CE31D5">
        <w:fldChar w:fldCharType="separate"/>
      </w:r>
      <w:r w:rsidR="00AF7A4F" w:rsidRPr="00AF7A4F">
        <w:rPr>
          <w:rStyle w:val="Hyperlink"/>
          <w:rFonts w:ascii="HelveticaNeue" w:hAnsi="HelveticaNeue" w:cs="HelveticaNeue"/>
          <w:sz w:val="24"/>
          <w:szCs w:val="24"/>
        </w:rPr>
        <w:t>Lead Solution Offer Template</w:t>
      </w:r>
      <w:r w:rsidR="00CE31D5">
        <w:rPr>
          <w:rStyle w:val="Hyperlink"/>
          <w:rFonts w:ascii="HelveticaNeue" w:hAnsi="HelveticaNeue" w:cs="HelveticaNeue"/>
          <w:sz w:val="24"/>
          <w:szCs w:val="24"/>
        </w:rPr>
        <w:fldChar w:fldCharType="end"/>
      </w:r>
    </w:p>
    <w:p w:rsidR="0039385E" w:rsidRPr="00F94794" w:rsidRDefault="00A244A4" w:rsidP="0039385E">
      <w:pPr>
        <w:pStyle w:val="ListParagraph"/>
        <w:numPr>
          <w:ilvl w:val="0"/>
          <w:numId w:val="24"/>
        </w:numPr>
        <w:spacing w:after="0"/>
        <w:rPr>
          <w:rFonts w:ascii="HelveticaNeue" w:hAnsi="HelveticaNeue" w:cs="HelveticaNeue"/>
          <w:color w:val="231F20"/>
          <w:sz w:val="24"/>
          <w:szCs w:val="24"/>
        </w:rPr>
      </w:pPr>
      <w:r w:rsidRPr="00E165F1">
        <w:rPr>
          <w:rFonts w:ascii="HelveticaNeue" w:hAnsi="HelveticaNeue" w:cs="HelveticaNeue"/>
          <w:color w:val="231F20"/>
          <w:sz w:val="24"/>
          <w:szCs w:val="24"/>
        </w:rPr>
        <w:t>Collaborative</w:t>
      </w:r>
      <w:r w:rsidR="00EF52E8" w:rsidRPr="00E165F1">
        <w:rPr>
          <w:rFonts w:ascii="HelveticaNeue" w:hAnsi="HelveticaNeue" w:cs="HelveticaNeue"/>
          <w:color w:val="231F20"/>
          <w:sz w:val="24"/>
          <w:szCs w:val="24"/>
        </w:rPr>
        <w:t xml:space="preserve">, and detailed </w:t>
      </w:r>
      <w:r w:rsidRPr="00E165F1">
        <w:rPr>
          <w:rFonts w:ascii="HelveticaNeue" w:hAnsi="HelveticaNeue" w:cs="HelveticaNeue"/>
          <w:color w:val="231F20"/>
          <w:sz w:val="24"/>
          <w:szCs w:val="24"/>
        </w:rPr>
        <w:t xml:space="preserve">open </w:t>
      </w:r>
      <w:r w:rsidR="00EF52E8" w:rsidRPr="00E165F1">
        <w:rPr>
          <w:rFonts w:ascii="HelveticaNeue" w:hAnsi="HelveticaNeue" w:cs="HelveticaNeue"/>
          <w:color w:val="231F20"/>
          <w:sz w:val="24"/>
          <w:szCs w:val="24"/>
        </w:rPr>
        <w:t xml:space="preserve">communications </w:t>
      </w:r>
      <w:r w:rsidRPr="00E165F1">
        <w:rPr>
          <w:rFonts w:ascii="HelveticaNeue" w:hAnsi="HelveticaNeue" w:cs="HelveticaNeue"/>
          <w:color w:val="231F20"/>
          <w:sz w:val="24"/>
          <w:szCs w:val="24"/>
        </w:rPr>
        <w:t>with strict compliance to</w:t>
      </w:r>
      <w:r w:rsidR="00EF52E8" w:rsidRPr="00E165F1">
        <w:rPr>
          <w:rFonts w:ascii="HelveticaNeue" w:hAnsi="HelveticaNeue" w:cs="HelveticaNeue"/>
          <w:color w:val="231F20"/>
          <w:sz w:val="24"/>
          <w:szCs w:val="24"/>
        </w:rPr>
        <w:t xml:space="preserve"> agreed upon deadlines and conditions will result in a successful </w:t>
      </w:r>
      <w:r w:rsidR="00741972" w:rsidRPr="00E165F1">
        <w:rPr>
          <w:rFonts w:ascii="HelveticaNeue" w:hAnsi="HelveticaNeue" w:cs="HelveticaNeue"/>
          <w:color w:val="231F20"/>
          <w:sz w:val="24"/>
          <w:szCs w:val="24"/>
        </w:rPr>
        <w:t>on-site</w:t>
      </w:r>
      <w:r w:rsidR="00262FF5" w:rsidRPr="00E165F1">
        <w:rPr>
          <w:rFonts w:ascii="HelveticaNeue" w:hAnsi="HelveticaNeue" w:cs="HelveticaNeue"/>
          <w:color w:val="231F20"/>
          <w:sz w:val="24"/>
          <w:szCs w:val="24"/>
        </w:rPr>
        <w:t xml:space="preserve"> </w:t>
      </w:r>
      <w:r w:rsidR="00E165F1">
        <w:rPr>
          <w:rFonts w:ascii="HelveticaNeue" w:hAnsi="HelveticaNeue" w:cs="HelveticaNeue"/>
          <w:color w:val="231F20"/>
          <w:sz w:val="24"/>
          <w:szCs w:val="24"/>
        </w:rPr>
        <w:t>delivery</w:t>
      </w:r>
    </w:p>
    <w:p w:rsidR="001F080A" w:rsidRPr="00E165F1" w:rsidRDefault="00A244A4" w:rsidP="00A244A4">
      <w:pPr>
        <w:pStyle w:val="ListParagraph"/>
        <w:numPr>
          <w:ilvl w:val="0"/>
          <w:numId w:val="24"/>
        </w:numPr>
        <w:spacing w:after="0"/>
        <w:rPr>
          <w:rFonts w:ascii="HelveticaNeue" w:hAnsi="HelveticaNeue" w:cstheme="minorHAnsi"/>
          <w:sz w:val="24"/>
          <w:szCs w:val="24"/>
          <w:lang w:val="en-US"/>
        </w:rPr>
      </w:pPr>
      <w:r w:rsidRPr="00E165F1">
        <w:rPr>
          <w:rFonts w:ascii="HelveticaNeue" w:hAnsi="HelveticaNeue" w:cstheme="minorHAnsi"/>
          <w:sz w:val="24"/>
          <w:szCs w:val="24"/>
          <w:lang w:val="en-US"/>
        </w:rPr>
        <w:t xml:space="preserve">Your </w:t>
      </w:r>
      <w:r w:rsidR="00741972" w:rsidRPr="00E165F1">
        <w:rPr>
          <w:rFonts w:ascii="HelveticaNeue" w:hAnsi="HelveticaNeue" w:cstheme="minorHAnsi"/>
          <w:sz w:val="24"/>
          <w:szCs w:val="24"/>
          <w:lang w:val="en-US"/>
        </w:rPr>
        <w:t>on-site</w:t>
      </w:r>
      <w:r w:rsidR="00E165F1">
        <w:rPr>
          <w:rFonts w:ascii="HelveticaNeue" w:hAnsi="HelveticaNeue" w:cstheme="minorHAnsi"/>
          <w:sz w:val="24"/>
          <w:szCs w:val="24"/>
          <w:lang w:val="en-US"/>
        </w:rPr>
        <w:t xml:space="preserve"> designated Lead </w:t>
      </w:r>
      <w:r w:rsidRPr="00E165F1">
        <w:rPr>
          <w:rFonts w:ascii="HelveticaNeue" w:hAnsi="HelveticaNeue" w:cstheme="minorHAnsi"/>
          <w:sz w:val="24"/>
          <w:szCs w:val="24"/>
          <w:lang w:val="en-US"/>
        </w:rPr>
        <w:t xml:space="preserve"> support </w:t>
      </w:r>
      <w:r w:rsidR="00E165F1">
        <w:rPr>
          <w:rFonts w:ascii="HelveticaNeue" w:hAnsi="HelveticaNeue" w:cstheme="minorHAnsi"/>
          <w:sz w:val="24"/>
          <w:szCs w:val="24"/>
          <w:lang w:val="en-US"/>
        </w:rPr>
        <w:t xml:space="preserve">available in the Full package </w:t>
      </w:r>
      <w:r w:rsidRPr="00E165F1">
        <w:rPr>
          <w:rFonts w:ascii="HelveticaNeue" w:hAnsi="HelveticaNeue" w:cstheme="minorHAnsi"/>
          <w:sz w:val="24"/>
          <w:szCs w:val="24"/>
          <w:lang w:val="en-US"/>
        </w:rPr>
        <w:t xml:space="preserve">will resolve and report any </w:t>
      </w:r>
      <w:r w:rsidR="003069C2" w:rsidRPr="00E165F1">
        <w:rPr>
          <w:rFonts w:ascii="HelveticaNeue" w:hAnsi="HelveticaNeue" w:cstheme="minorHAnsi"/>
          <w:sz w:val="24"/>
          <w:szCs w:val="24"/>
          <w:lang w:val="en-US"/>
        </w:rPr>
        <w:t>problem</w:t>
      </w:r>
      <w:r w:rsidRPr="00E165F1">
        <w:rPr>
          <w:rFonts w:ascii="HelveticaNeue" w:hAnsi="HelveticaNeue" w:cstheme="minorHAnsi"/>
          <w:sz w:val="24"/>
          <w:szCs w:val="24"/>
          <w:lang w:val="en-US"/>
        </w:rPr>
        <w:t xml:space="preserve"> by </w:t>
      </w:r>
      <w:r w:rsidR="003069C2" w:rsidRPr="00E165F1">
        <w:rPr>
          <w:rFonts w:ascii="HelveticaNeue" w:hAnsi="HelveticaNeue" w:cstheme="minorHAnsi"/>
          <w:sz w:val="24"/>
          <w:szCs w:val="24"/>
          <w:lang w:val="en-US"/>
        </w:rPr>
        <w:t xml:space="preserve">the MCI </w:t>
      </w:r>
      <w:r w:rsidRPr="00E165F1">
        <w:rPr>
          <w:rFonts w:ascii="HelveticaNeue" w:hAnsi="HelveticaNeue" w:cstheme="minorHAnsi"/>
          <w:sz w:val="24"/>
          <w:szCs w:val="24"/>
          <w:lang w:val="en-US"/>
        </w:rPr>
        <w:t>Incident</w:t>
      </w:r>
      <w:r w:rsidR="003069C2" w:rsidRPr="00E165F1">
        <w:rPr>
          <w:rFonts w:ascii="HelveticaNeue" w:hAnsi="HelveticaNeue" w:cstheme="minorHAnsi"/>
          <w:sz w:val="24"/>
          <w:szCs w:val="24"/>
          <w:lang w:val="en-US"/>
        </w:rPr>
        <w:t xml:space="preserve"> Report</w:t>
      </w:r>
      <w:r w:rsidRPr="00E165F1">
        <w:rPr>
          <w:rFonts w:ascii="HelveticaNeue" w:hAnsi="HelveticaNeue" w:cstheme="minorHAnsi"/>
          <w:sz w:val="24"/>
          <w:szCs w:val="24"/>
          <w:lang w:val="en-US"/>
        </w:rPr>
        <w:t xml:space="preserve"> Form</w:t>
      </w:r>
      <w:r w:rsidR="008C1703" w:rsidRPr="00E165F1">
        <w:rPr>
          <w:rFonts w:ascii="HelveticaNeue" w:hAnsi="HelveticaNeue" w:cstheme="minorHAnsi"/>
          <w:sz w:val="24"/>
          <w:szCs w:val="24"/>
          <w:lang w:val="en-US"/>
        </w:rPr>
        <w:t xml:space="preserve"> </w:t>
      </w:r>
      <w:r w:rsidR="00CE31D5">
        <w:fldChar w:fldCharType="begin"/>
      </w:r>
      <w:ins w:id="12" w:author="Karen BHAVNANI (MCI Geneva)" w:date="2014-11-24T17:37:00Z">
        <w:r w:rsidR="00CE31D5">
          <w:instrText>HYPERLINK "D:\\Users\\karen.bhavnani\\AppData\\Local\\Microsoft\\Windows\\Temporary Internet Files\\Content.IE5\\Incident Report for IT or Lead Solutions\\MCI Incident Report DD MM YYYY Subject.doc"</w:instrText>
        </w:r>
      </w:ins>
      <w:del w:id="13" w:author="Karen BHAVNANI (MCI Geneva)" w:date="2014-11-24T17:37:00Z">
        <w:r w:rsidR="00CE31D5" w:rsidDel="00CE31D5">
          <w:delInstrText xml:space="preserve"> HYPERLINK "../Incident%20Report%20for%20IT%20or%20Lead%20Solutions/MCI%20Incident%20Report%20DD%20MM%20YYYY%20Subject.doc" </w:delInstrText>
        </w:r>
      </w:del>
      <w:ins w:id="14" w:author="Karen BHAVNANI (MCI Geneva)" w:date="2014-11-24T17:37:00Z"/>
      <w:r w:rsidR="00CE31D5">
        <w:fldChar w:fldCharType="separate"/>
      </w:r>
      <w:r w:rsidR="00AF7A4F" w:rsidRPr="00AF7A4F">
        <w:rPr>
          <w:rStyle w:val="Hyperlink"/>
          <w:rFonts w:ascii="HelveticaNeue" w:hAnsi="HelveticaNeue" w:cstheme="minorHAnsi"/>
          <w:sz w:val="24"/>
          <w:szCs w:val="24"/>
          <w:lang w:val="en-US"/>
        </w:rPr>
        <w:t>Incident Report Template</w:t>
      </w:r>
      <w:r w:rsidR="00CE31D5">
        <w:rPr>
          <w:rStyle w:val="Hyperlink"/>
          <w:rFonts w:ascii="HelveticaNeue" w:hAnsi="HelveticaNeue" w:cstheme="minorHAnsi"/>
          <w:sz w:val="24"/>
          <w:szCs w:val="24"/>
          <w:lang w:val="en-US"/>
        </w:rPr>
        <w:fldChar w:fldCharType="end"/>
      </w:r>
    </w:p>
    <w:p w:rsidR="00A244A4" w:rsidRPr="00E165F1" w:rsidRDefault="008C1703" w:rsidP="00A244A4">
      <w:pPr>
        <w:pStyle w:val="ListParagraph"/>
        <w:numPr>
          <w:ilvl w:val="0"/>
          <w:numId w:val="24"/>
        </w:numPr>
        <w:spacing w:after="0"/>
        <w:rPr>
          <w:rFonts w:ascii="HelveticaNeue" w:hAnsi="HelveticaNeue" w:cstheme="minorHAnsi"/>
          <w:sz w:val="24"/>
          <w:szCs w:val="24"/>
          <w:lang w:val="en-US"/>
        </w:rPr>
      </w:pPr>
      <w:r w:rsidRPr="00E165F1">
        <w:rPr>
          <w:rFonts w:ascii="HelveticaNeue" w:hAnsi="HelveticaNeue" w:cstheme="minorHAnsi"/>
          <w:sz w:val="24"/>
          <w:szCs w:val="24"/>
          <w:lang w:val="en-US"/>
        </w:rPr>
        <w:t xml:space="preserve">You will have a chance to provide feedback on solutions and services from the start of your event onwards and we will respond using a closed loop feedback process </w:t>
      </w:r>
      <w:hyperlink r:id="rId10" w:history="1">
        <w:r w:rsidR="00830EA7" w:rsidRPr="00830EA7">
          <w:rPr>
            <w:rStyle w:val="Hyperlink"/>
            <w:rFonts w:ascii="HelveticaNeue" w:hAnsi="HelveticaNeue" w:cstheme="minorHAnsi"/>
            <w:sz w:val="24"/>
            <w:szCs w:val="24"/>
            <w:lang w:val="en-US"/>
          </w:rPr>
          <w:t>Customer Feedback Survey</w:t>
        </w:r>
      </w:hyperlink>
    </w:p>
    <w:p w:rsidR="003A00DF" w:rsidRPr="00EB3D45" w:rsidRDefault="003A00DF" w:rsidP="003A00DF">
      <w:pPr>
        <w:pStyle w:val="ListParagraph"/>
        <w:spacing w:after="0"/>
        <w:ind w:left="990"/>
        <w:rPr>
          <w:rFonts w:ascii="HelveticaNeue" w:hAnsi="HelveticaNeue" w:cstheme="minorHAnsi"/>
          <w:sz w:val="28"/>
          <w:szCs w:val="28"/>
          <w:lang w:val="en-US"/>
        </w:rPr>
      </w:pPr>
    </w:p>
    <w:p w:rsidR="00132FE1" w:rsidRPr="00F94794" w:rsidRDefault="0039385E" w:rsidP="003A00DF">
      <w:pPr>
        <w:pStyle w:val="ListParagraph"/>
        <w:numPr>
          <w:ilvl w:val="0"/>
          <w:numId w:val="22"/>
        </w:numPr>
        <w:spacing w:after="0"/>
        <w:rPr>
          <w:rFonts w:eastAsia="Times New Roman" w:cstheme="minorHAnsi"/>
          <w:b/>
          <w:bCs/>
          <w:sz w:val="28"/>
          <w:szCs w:val="28"/>
          <w:lang w:val="en-US" w:eastAsia="en-GB"/>
        </w:rPr>
      </w:pPr>
      <w:r>
        <w:rPr>
          <w:rFonts w:ascii="HelveticaNeue" w:hAnsi="HelveticaNeue" w:cstheme="minorHAnsi"/>
          <w:b/>
          <w:bCs/>
          <w:sz w:val="28"/>
          <w:szCs w:val="28"/>
          <w:lang w:val="en-US"/>
        </w:rPr>
        <w:t>How your Congress Client and Your Exhibitors Place their orders</w:t>
      </w:r>
    </w:p>
    <w:p w:rsidR="00A00EC4" w:rsidRDefault="00223EB4" w:rsidP="00F94794">
      <w:pPr>
        <w:pStyle w:val="ListParagraph"/>
        <w:numPr>
          <w:ilvl w:val="0"/>
          <w:numId w:val="42"/>
        </w:numPr>
        <w:spacing w:after="0" w:line="240" w:lineRule="auto"/>
        <w:ind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 w:rsidRPr="00A00EC4">
        <w:rPr>
          <w:rFonts w:ascii="HelveticaNeue" w:eastAsia="Times New Roman" w:hAnsi="HelveticaNeue" w:cstheme="minorHAnsi"/>
          <w:bCs/>
          <w:sz w:val="24"/>
          <w:szCs w:val="24"/>
          <w:lang w:val="en-US" w:eastAsia="en-GB"/>
        </w:rPr>
        <w:t>Directly on the L</w:t>
      </w:r>
      <w:proofErr w:type="spellStart"/>
      <w:r w:rsidRPr="00A00EC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ead</w:t>
      </w:r>
      <w:proofErr w:type="spellEnd"/>
      <w:r w:rsidRPr="00A00EC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R</w:t>
      </w:r>
      <w:r w:rsidR="00F94794" w:rsidRPr="00A00EC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etrieval </w:t>
      </w:r>
      <w:r w:rsidRPr="00A00EC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Solutions </w:t>
      </w:r>
      <w:r w:rsidR="00F94794" w:rsidRPr="00A00EC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reservation Website </w:t>
      </w:r>
    </w:p>
    <w:p w:rsidR="00F94794" w:rsidRPr="00A00EC4" w:rsidRDefault="00D675D6" w:rsidP="00F94794">
      <w:pPr>
        <w:pStyle w:val="ListParagraph"/>
        <w:numPr>
          <w:ilvl w:val="0"/>
          <w:numId w:val="42"/>
        </w:numPr>
        <w:spacing w:after="0" w:line="240" w:lineRule="auto"/>
        <w:ind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We can also place orders in the</w:t>
      </w:r>
      <w:r w:rsidR="00B245F6" w:rsidRPr="00A00EC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back office </w:t>
      </w:r>
      <w:r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>of</w:t>
      </w:r>
      <w:r w:rsidR="00F94794" w:rsidRPr="00A00EC4"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  <w:t xml:space="preserve"> B-com </w:t>
      </w:r>
    </w:p>
    <w:p w:rsidR="00D90346" w:rsidRPr="00F5544A" w:rsidRDefault="00D90346" w:rsidP="00D90346">
      <w:pPr>
        <w:spacing w:after="0"/>
        <w:rPr>
          <w:rFonts w:ascii="HelveticaNeue" w:hAnsi="HelveticaNeue" w:cstheme="minorHAnsi"/>
          <w:sz w:val="24"/>
          <w:szCs w:val="24"/>
          <w:lang w:val="en-US"/>
        </w:rPr>
      </w:pPr>
    </w:p>
    <w:p w:rsidR="00D90346" w:rsidRPr="001A3C2C" w:rsidRDefault="00D90346" w:rsidP="00D90346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0"/>
          <w:szCs w:val="20"/>
          <w:lang w:eastAsia="en-GB"/>
        </w:rPr>
      </w:pPr>
    </w:p>
    <w:p w:rsidR="00D90346" w:rsidRDefault="00D90346" w:rsidP="00D90346">
      <w:pPr>
        <w:rPr>
          <w:rFonts w:ascii="HelveticaNeue" w:hAnsi="HelveticaNeue" w:cstheme="minorHAnsi"/>
          <w:sz w:val="24"/>
          <w:szCs w:val="24"/>
          <w:lang w:val="en-US"/>
        </w:rPr>
      </w:pPr>
      <w:r w:rsidRPr="00746C0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528D809" wp14:editId="4AF4A94F">
                <wp:simplePos x="0" y="0"/>
                <wp:positionH relativeFrom="column">
                  <wp:posOffset>-495300</wp:posOffset>
                </wp:positionH>
                <wp:positionV relativeFrom="paragraph">
                  <wp:posOffset>-114300</wp:posOffset>
                </wp:positionV>
                <wp:extent cx="9534525" cy="428625"/>
                <wp:effectExtent l="0" t="0" r="952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45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346" w:rsidRPr="00B609C7" w:rsidRDefault="00D90346" w:rsidP="00D90346">
                            <w:pPr>
                              <w:jc w:val="right"/>
                              <w:rPr>
                                <w:rFonts w:ascii="HelveticaNeue" w:hAnsi="HelveticaNeue" w:cstheme="minorHAnsi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B609C7">
                              <w:rPr>
                                <w:rFonts w:ascii="HelveticaNeue" w:hAnsi="HelveticaNeue" w:cs="TimesNewRomanPS-ItalicMT"/>
                                <w:b/>
                                <w:i/>
                                <w:iCs/>
                                <w:color w:val="EE047B"/>
                                <w:sz w:val="40"/>
                                <w:szCs w:val="40"/>
                              </w:rPr>
                              <w:t>C</w:t>
                            </w:r>
                            <w:r w:rsidRPr="00B609C7">
                              <w:rPr>
                                <w:rFonts w:ascii="HelveticaNeue" w:hAnsi="HelveticaNeue" w:cs="HelveticaEuro"/>
                                <w:b/>
                                <w:sz w:val="40"/>
                                <w:szCs w:val="40"/>
                              </w:rPr>
                              <w:t xml:space="preserve">hoose </w:t>
                            </w:r>
                            <w:r w:rsidRPr="00B609C7">
                              <w:rPr>
                                <w:rFonts w:ascii="HelveticaNeue" w:hAnsi="HelveticaNeue" w:cs="TimesNewRomanPS-ItalicMT"/>
                                <w:b/>
                                <w:i/>
                                <w:iCs/>
                                <w:color w:val="EE047B"/>
                                <w:sz w:val="40"/>
                                <w:szCs w:val="40"/>
                              </w:rPr>
                              <w:t>Y</w:t>
                            </w:r>
                            <w:r w:rsidRPr="00B609C7">
                              <w:rPr>
                                <w:rFonts w:ascii="HelveticaNeue" w:hAnsi="HelveticaNeue" w:cs="TimesNewRomanPS-ItalicMT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  <w:t>our</w:t>
                            </w:r>
                            <w:r w:rsidRPr="00B609C7">
                              <w:rPr>
                                <w:rFonts w:ascii="HelveticaNeue" w:hAnsi="HelveticaNeue" w:cs="HelveticaEuro"/>
                                <w:b/>
                                <w:color w:val="EE047B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B609C7">
                              <w:rPr>
                                <w:rFonts w:ascii="HelveticaNeue" w:hAnsi="HelveticaNeue" w:cs="TimesNewRomanPS-ItalicMT"/>
                                <w:b/>
                                <w:i/>
                                <w:iCs/>
                                <w:color w:val="EE047B"/>
                                <w:sz w:val="40"/>
                                <w:szCs w:val="40"/>
                              </w:rPr>
                              <w:t>P</w:t>
                            </w:r>
                            <w:r w:rsidRPr="00B609C7">
                              <w:rPr>
                                <w:rFonts w:ascii="HelveticaNeue" w:hAnsi="HelveticaNeue" w:cs="HelveticaEuro"/>
                                <w:b/>
                                <w:sz w:val="40"/>
                                <w:szCs w:val="40"/>
                              </w:rPr>
                              <w:t>rofitability</w:t>
                            </w:r>
                          </w:p>
                          <w:p w:rsidR="00D90346" w:rsidRDefault="00D90346" w:rsidP="00D90346">
                            <w:pPr>
                              <w:spacing w:after="0" w:line="240" w:lineRule="auto"/>
                              <w:jc w:val="right"/>
                              <w:rPr>
                                <w:rFonts w:ascii="HelveticaEuro" w:hAnsi="HelveticaEuro" w:cs="HelveticaEu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elveticaEuro" w:hAnsi="HelveticaEuro" w:cs="HelveticaEuro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D90346" w:rsidRPr="00654343" w:rsidRDefault="00D90346" w:rsidP="00D90346">
                            <w:pPr>
                              <w:spacing w:after="0" w:line="240" w:lineRule="auto"/>
                              <w:jc w:val="right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E6386B"/>
                                <w:sz w:val="40"/>
                                <w:szCs w:val="40"/>
                                <w:u w:val="single"/>
                                <w:lang w:eastAsia="en-GB"/>
                              </w:rPr>
                            </w:pPr>
                            <w:r>
                              <w:rPr>
                                <w:rFonts w:ascii="HelveticaEuro" w:hAnsi="HelveticaEuro" w:cs="HelveticaEuro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54343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  <w:u w:val="single"/>
                                <w:lang w:eastAsia="en-GB"/>
                              </w:rPr>
                              <w:t xml:space="preserve"> </w:t>
                            </w:r>
                            <w:r w:rsidRPr="0065434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E6386B"/>
                                <w:sz w:val="40"/>
                                <w:szCs w:val="40"/>
                                <w:u w:val="single"/>
                                <w:lang w:eastAsia="en-GB"/>
                              </w:rPr>
                              <w:t xml:space="preserve">                                                          </w:t>
                            </w:r>
                          </w:p>
                          <w:p w:rsidR="00D90346" w:rsidRDefault="00D90346" w:rsidP="00D90346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color w:val="E6386B"/>
                                <w:sz w:val="28"/>
                                <w:szCs w:val="28"/>
                                <w:lang w:eastAsia="en-GB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E6386B"/>
                                <w:sz w:val="28"/>
                                <w:szCs w:val="28"/>
                                <w:lang w:eastAsia="en-GB"/>
                              </w:rPr>
                              <w:t xml:space="preserve"> </w:t>
                            </w:r>
                          </w:p>
                          <w:p w:rsidR="00D90346" w:rsidRDefault="00D90346" w:rsidP="00D90346"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E6386B"/>
                                <w:sz w:val="28"/>
                                <w:szCs w:val="28"/>
                                <w:lang w:eastAsia="en-GB"/>
                              </w:rPr>
                              <w:t>Onsite T</w:t>
                            </w:r>
                          </w:p>
                          <w:p w:rsidR="00D90346" w:rsidRDefault="00D90346" w:rsidP="00D903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-39pt;margin-top:-9pt;width:750.75pt;height:33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" stroked="f">
                <v:textbox>
                  <w:txbxContent>
                    <w:p w:rsidR="00D90346" w:rsidRPr="00B609C7" w:rsidRDefault="00D90346" w:rsidP="00D90346">
                      <w:pPr>
                        <w:jc w:val="right"/>
                        <w:rPr>
                          <w:rFonts w:ascii="HelveticaNeue" w:hAnsi="HelveticaNeue" w:cstheme="minorHAnsi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B609C7">
                        <w:rPr>
                          <w:rFonts w:ascii="HelveticaNeue" w:hAnsi="HelveticaNeue" w:cs="TimesNewRomanPS-ItalicMT"/>
                          <w:b/>
                          <w:i/>
                          <w:iCs/>
                          <w:color w:val="EE047B"/>
                          <w:sz w:val="40"/>
                          <w:szCs w:val="40"/>
                        </w:rPr>
                        <w:t>C</w:t>
                      </w:r>
                      <w:r w:rsidRPr="00B609C7">
                        <w:rPr>
                          <w:rFonts w:ascii="HelveticaNeue" w:hAnsi="HelveticaNeue" w:cs="HelveticaEuro"/>
                          <w:b/>
                          <w:sz w:val="40"/>
                          <w:szCs w:val="40"/>
                        </w:rPr>
                        <w:t xml:space="preserve">hoose </w:t>
                      </w:r>
                      <w:r w:rsidRPr="00B609C7">
                        <w:rPr>
                          <w:rFonts w:ascii="HelveticaNeue" w:hAnsi="HelveticaNeue" w:cs="TimesNewRomanPS-ItalicMT"/>
                          <w:b/>
                          <w:i/>
                          <w:iCs/>
                          <w:color w:val="EE047B"/>
                          <w:sz w:val="40"/>
                          <w:szCs w:val="40"/>
                        </w:rPr>
                        <w:t>Y</w:t>
                      </w:r>
                      <w:r w:rsidRPr="00B609C7">
                        <w:rPr>
                          <w:rFonts w:ascii="HelveticaNeue" w:hAnsi="HelveticaNeue" w:cs="TimesNewRomanPS-ItalicMT"/>
                          <w:b/>
                          <w:i/>
                          <w:iCs/>
                          <w:sz w:val="40"/>
                          <w:szCs w:val="40"/>
                        </w:rPr>
                        <w:t>our</w:t>
                      </w:r>
                      <w:r w:rsidRPr="00B609C7">
                        <w:rPr>
                          <w:rFonts w:ascii="HelveticaNeue" w:hAnsi="HelveticaNeue" w:cs="HelveticaEuro"/>
                          <w:b/>
                          <w:color w:val="EE047B"/>
                          <w:sz w:val="40"/>
                          <w:szCs w:val="40"/>
                        </w:rPr>
                        <w:t xml:space="preserve"> </w:t>
                      </w:r>
                      <w:r w:rsidRPr="00B609C7">
                        <w:rPr>
                          <w:rFonts w:ascii="HelveticaNeue" w:hAnsi="HelveticaNeue" w:cs="TimesNewRomanPS-ItalicMT"/>
                          <w:b/>
                          <w:i/>
                          <w:iCs/>
                          <w:color w:val="EE047B"/>
                          <w:sz w:val="40"/>
                          <w:szCs w:val="40"/>
                        </w:rPr>
                        <w:t>P</w:t>
                      </w:r>
                      <w:r w:rsidRPr="00B609C7">
                        <w:rPr>
                          <w:rFonts w:ascii="HelveticaNeue" w:hAnsi="HelveticaNeue" w:cs="HelveticaEuro"/>
                          <w:b/>
                          <w:sz w:val="40"/>
                          <w:szCs w:val="40"/>
                        </w:rPr>
                        <w:t>rofitability</w:t>
                      </w:r>
                    </w:p>
                    <w:p w:rsidR="00D90346" w:rsidRDefault="00D90346" w:rsidP="00D90346">
                      <w:pPr>
                        <w:spacing w:after="0" w:line="240" w:lineRule="auto"/>
                        <w:jc w:val="right"/>
                        <w:rPr>
                          <w:rFonts w:ascii="HelveticaEuro" w:hAnsi="HelveticaEuro" w:cs="HelveticaEuro"/>
                          <w:sz w:val="40"/>
                          <w:szCs w:val="40"/>
                        </w:rPr>
                      </w:pPr>
                      <w:r>
                        <w:rPr>
                          <w:rFonts w:ascii="HelveticaEuro" w:hAnsi="HelveticaEuro" w:cs="HelveticaEuro"/>
                          <w:sz w:val="40"/>
                          <w:szCs w:val="40"/>
                        </w:rPr>
                        <w:t xml:space="preserve"> </w:t>
                      </w:r>
                    </w:p>
                    <w:p w:rsidR="00D90346" w:rsidRPr="00654343" w:rsidRDefault="00D90346" w:rsidP="00D90346">
                      <w:pPr>
                        <w:spacing w:after="0" w:line="240" w:lineRule="auto"/>
                        <w:jc w:val="right"/>
                        <w:rPr>
                          <w:rFonts w:ascii="Arial" w:eastAsia="Times New Roman" w:hAnsi="Arial" w:cs="Arial"/>
                          <w:b/>
                          <w:bCs/>
                          <w:color w:val="E6386B"/>
                          <w:sz w:val="40"/>
                          <w:szCs w:val="40"/>
                          <w:u w:val="single"/>
                          <w:lang w:eastAsia="en-GB"/>
                        </w:rPr>
                      </w:pPr>
                      <w:r>
                        <w:rPr>
                          <w:rFonts w:ascii="HelveticaEuro" w:hAnsi="HelveticaEuro" w:cs="HelveticaEuro"/>
                          <w:sz w:val="40"/>
                          <w:szCs w:val="40"/>
                        </w:rPr>
                        <w:t xml:space="preserve"> </w:t>
                      </w:r>
                      <w:r w:rsidRPr="00654343"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  <w:u w:val="single"/>
                          <w:lang w:eastAsia="en-GB"/>
                        </w:rPr>
                        <w:t xml:space="preserve"> </w:t>
                      </w:r>
                      <w:r w:rsidRPr="00654343">
                        <w:rPr>
                          <w:rFonts w:ascii="Arial" w:eastAsia="Times New Roman" w:hAnsi="Arial" w:cs="Arial"/>
                          <w:b/>
                          <w:bCs/>
                          <w:color w:val="E6386B"/>
                          <w:sz w:val="40"/>
                          <w:szCs w:val="40"/>
                          <w:u w:val="single"/>
                          <w:lang w:eastAsia="en-GB"/>
                        </w:rPr>
                        <w:t xml:space="preserve">                                                          </w:t>
                      </w:r>
                    </w:p>
                    <w:p w:rsidR="00D90346" w:rsidRDefault="00D90346" w:rsidP="00D90346">
                      <w:pPr>
                        <w:rPr>
                          <w:rFonts w:eastAsia="Times New Roman" w:cstheme="minorHAnsi"/>
                          <w:b/>
                          <w:bCs/>
                          <w:color w:val="E6386B"/>
                          <w:sz w:val="28"/>
                          <w:szCs w:val="28"/>
                          <w:lang w:eastAsia="en-GB"/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color w:val="E6386B"/>
                          <w:sz w:val="28"/>
                          <w:szCs w:val="28"/>
                          <w:lang w:eastAsia="en-GB"/>
                        </w:rPr>
                        <w:t xml:space="preserve"> </w:t>
                      </w:r>
                    </w:p>
                    <w:p w:rsidR="00D90346" w:rsidRDefault="00D90346" w:rsidP="00D90346">
                      <w:r>
                        <w:rPr>
                          <w:rFonts w:eastAsia="Times New Roman" w:cstheme="minorHAnsi"/>
                          <w:b/>
                          <w:bCs/>
                          <w:color w:val="E6386B"/>
                          <w:sz w:val="28"/>
                          <w:szCs w:val="28"/>
                          <w:lang w:eastAsia="en-GB"/>
                        </w:rPr>
                        <w:t>Onsite T</w:t>
                      </w:r>
                    </w:p>
                    <w:p w:rsidR="00D90346" w:rsidRDefault="00D90346" w:rsidP="00D90346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t xml:space="preserve">                                                                                       </w:t>
      </w:r>
    </w:p>
    <w:p w:rsidR="00D90346" w:rsidRPr="00720C8C" w:rsidRDefault="00D90346" w:rsidP="00720C8C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 Neue" w:hAnsi="Helvetica Neue" w:cs="HelveticaEuro"/>
          <w:b/>
          <w:color w:val="EE047B"/>
          <w:sz w:val="36"/>
          <w:szCs w:val="36"/>
        </w:rPr>
      </w:pPr>
      <w:r>
        <w:rPr>
          <w:rFonts w:ascii="Helvetica Neue" w:hAnsi="Helvetica Neue" w:cs="HelveticaEuro"/>
          <w:b/>
          <w:color w:val="EE047B"/>
          <w:sz w:val="36"/>
          <w:szCs w:val="36"/>
        </w:rPr>
        <w:t xml:space="preserve">Profitability Value to </w:t>
      </w:r>
      <w:r>
        <w:rPr>
          <w:rFonts w:ascii="Helvetica Neue" w:hAnsi="Helvetica Neue" w:cs="TimesNewRomanPS-ItalicMT"/>
          <w:b/>
          <w:i/>
          <w:iCs/>
          <w:color w:val="EE047B"/>
          <w:sz w:val="36"/>
          <w:szCs w:val="36"/>
        </w:rPr>
        <w:t>Y</w:t>
      </w:r>
      <w:r w:rsidRPr="004E4A78">
        <w:rPr>
          <w:rFonts w:ascii="Helvetica Neue" w:hAnsi="Helvetica Neue" w:cs="HelveticaEuro"/>
          <w:b/>
          <w:color w:val="EE047B"/>
          <w:sz w:val="36"/>
          <w:szCs w:val="36"/>
        </w:rPr>
        <w:t>ou</w:t>
      </w:r>
    </w:p>
    <w:p w:rsidR="00D90346" w:rsidRPr="00720C8C" w:rsidRDefault="00D90346" w:rsidP="00D90346">
      <w:pPr>
        <w:pStyle w:val="ListParagraph"/>
        <w:numPr>
          <w:ilvl w:val="0"/>
          <w:numId w:val="45"/>
        </w:numPr>
        <w:spacing w:after="0" w:line="240" w:lineRule="auto"/>
        <w:ind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 w:rsidRPr="00720C8C">
        <w:rPr>
          <w:rFonts w:ascii="HelveticaNeue" w:hAnsi="HelveticaNeue" w:cstheme="minorHAnsi"/>
          <w:bCs/>
          <w:sz w:val="24"/>
          <w:szCs w:val="24"/>
          <w:lang w:val="en-US"/>
        </w:rPr>
        <w:t>Increasing profit per solution sold</w:t>
      </w:r>
    </w:p>
    <w:p w:rsidR="00D90346" w:rsidRPr="00720C8C" w:rsidRDefault="00D90346" w:rsidP="00D90346">
      <w:pPr>
        <w:pStyle w:val="ListParagraph"/>
        <w:numPr>
          <w:ilvl w:val="0"/>
          <w:numId w:val="45"/>
        </w:numPr>
        <w:spacing w:after="0" w:line="240" w:lineRule="auto"/>
        <w:ind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  <w:r w:rsidRPr="00720C8C">
        <w:rPr>
          <w:rFonts w:ascii="HelveticaNeue" w:hAnsi="HelveticaNeue" w:cstheme="minorHAnsi"/>
          <w:bCs/>
          <w:sz w:val="24"/>
          <w:szCs w:val="24"/>
          <w:lang w:val="en-US"/>
        </w:rPr>
        <w:t xml:space="preserve">Commission on </w:t>
      </w:r>
      <w:r w:rsidR="000E750E" w:rsidRPr="00720C8C">
        <w:rPr>
          <w:rFonts w:ascii="HelveticaNeue" w:hAnsi="HelveticaNeue" w:cstheme="minorHAnsi"/>
          <w:bCs/>
          <w:sz w:val="24"/>
          <w:szCs w:val="24"/>
          <w:lang w:val="en-US"/>
        </w:rPr>
        <w:t>preparation costs</w:t>
      </w:r>
      <w:r w:rsidRPr="00720C8C">
        <w:rPr>
          <w:rFonts w:ascii="HelveticaNeue" w:hAnsi="HelveticaNeue" w:cstheme="minorHAnsi"/>
          <w:bCs/>
          <w:sz w:val="24"/>
          <w:szCs w:val="24"/>
          <w:lang w:val="en-US"/>
        </w:rPr>
        <w:t xml:space="preserve"> start as early as 10 solutions sold</w:t>
      </w:r>
    </w:p>
    <w:p w:rsidR="00720C8C" w:rsidRPr="00720C8C" w:rsidRDefault="00720C8C" w:rsidP="00720C8C">
      <w:pPr>
        <w:spacing w:after="0" w:line="240" w:lineRule="auto"/>
        <w:ind w:left="-90" w:right="-1440"/>
        <w:rPr>
          <w:rFonts w:ascii="HelveticaNeue" w:eastAsia="Times New Roman" w:hAnsi="HelveticaNeue" w:cstheme="minorHAnsi"/>
          <w:bCs/>
          <w:sz w:val="24"/>
          <w:szCs w:val="24"/>
          <w:lang w:eastAsia="en-GB"/>
        </w:rPr>
      </w:pPr>
    </w:p>
    <w:p w:rsidR="00D90346" w:rsidRPr="00B609C7" w:rsidRDefault="00D90346" w:rsidP="00D90346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Neue" w:hAnsi="HelveticaNeue" w:cstheme="minorHAnsi"/>
          <w:b/>
          <w:sz w:val="36"/>
          <w:szCs w:val="36"/>
          <w:lang w:val="en-US"/>
        </w:rPr>
      </w:pPr>
      <w:r>
        <w:rPr>
          <w:rFonts w:ascii="HelveticaNeue" w:hAnsi="HelveticaNeue" w:cs="HelveticaEuro"/>
          <w:b/>
          <w:color w:val="EE047B"/>
          <w:sz w:val="36"/>
          <w:szCs w:val="36"/>
        </w:rPr>
        <w:t>Solutions Available for Rent and Suggested Resale Price for your Congress</w:t>
      </w:r>
    </w:p>
    <w:p w:rsidR="00D90346" w:rsidRPr="00D82628" w:rsidRDefault="00D90346" w:rsidP="00D90346">
      <w:pPr>
        <w:rPr>
          <w:rFonts w:cstheme="minorHAnsi"/>
          <w:sz w:val="24"/>
          <w:szCs w:val="24"/>
        </w:rPr>
      </w:pPr>
      <w:r w:rsidRPr="00A53D74">
        <w:rPr>
          <w:noProof/>
          <w:lang w:eastAsia="en-GB"/>
        </w:rPr>
        <w:drawing>
          <wp:anchor distT="0" distB="0" distL="114300" distR="114300" simplePos="0" relativeHeight="251783168" behindDoc="1" locked="0" layoutInCell="1" allowOverlap="1" wp14:anchorId="271025F3" wp14:editId="318CA47C">
            <wp:simplePos x="0" y="0"/>
            <wp:positionH relativeFrom="column">
              <wp:posOffset>7468235</wp:posOffset>
            </wp:positionH>
            <wp:positionV relativeFrom="paragraph">
              <wp:posOffset>160655</wp:posOffset>
            </wp:positionV>
            <wp:extent cx="1297305" cy="1097280"/>
            <wp:effectExtent l="0" t="0" r="0" b="7620"/>
            <wp:wrapTight wrapText="bothSides">
              <wp:wrapPolygon edited="0">
                <wp:start x="0" y="0"/>
                <wp:lineTo x="0" y="21375"/>
                <wp:lineTo x="21251" y="21375"/>
                <wp:lineTo x="21251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noProof/>
          <w:sz w:val="24"/>
          <w:szCs w:val="24"/>
          <w:lang w:eastAsia="en-GB"/>
        </w:rPr>
        <w:t xml:space="preserve">                                                                                                      </w:t>
      </w:r>
      <w:r w:rsidR="00040343">
        <w:rPr>
          <w:rFonts w:cstheme="minorHAnsi"/>
          <w:noProof/>
          <w:sz w:val="24"/>
          <w:szCs w:val="24"/>
          <w:lang w:eastAsia="en-GB"/>
        </w:rPr>
        <w:t xml:space="preserve">         </w:t>
      </w:r>
      <w:r>
        <w:rPr>
          <w:rFonts w:cstheme="minorHAnsi"/>
          <w:noProof/>
          <w:sz w:val="24"/>
          <w:szCs w:val="24"/>
          <w:lang w:eastAsia="en-GB"/>
        </w:rPr>
        <w:t xml:space="preserve">    </w:t>
      </w:r>
      <w:r w:rsidRPr="00D82628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7B8EEE47" wp14:editId="355813B4">
            <wp:extent cx="1314450" cy="1248064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19028" cy="1252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  <w:lang w:eastAsia="en-GB"/>
        </w:rPr>
        <w:t xml:space="preserve">                 </w:t>
      </w:r>
      <w:r w:rsidRPr="00D82628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0EF8A840" wp14:editId="745B5A24">
            <wp:extent cx="1266825" cy="120284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1237" cy="1207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LightGrid"/>
        <w:tblpPr w:leftFromText="180" w:rightFromText="180" w:vertAnchor="text" w:horzAnchor="margin" w:tblpXSpec="right" w:tblpY="357"/>
        <w:tblW w:w="0" w:type="auto"/>
        <w:tblLook w:val="04A0" w:firstRow="1" w:lastRow="0" w:firstColumn="1" w:lastColumn="0" w:noHBand="0" w:noVBand="1"/>
      </w:tblPr>
      <w:tblGrid>
        <w:gridCol w:w="5472"/>
        <w:gridCol w:w="2610"/>
        <w:gridCol w:w="2610"/>
        <w:gridCol w:w="2772"/>
      </w:tblGrid>
      <w:tr w:rsidR="00D90346" w:rsidRPr="00C56430" w:rsidTr="00770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2" w:type="dxa"/>
          </w:tcPr>
          <w:p w:rsidR="00D90346" w:rsidRPr="00C56430" w:rsidRDefault="00D90346" w:rsidP="00770D9E">
            <w:pPr>
              <w:jc w:val="center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  <w:p w:rsidR="00D90346" w:rsidRPr="00C56430" w:rsidRDefault="00D90346" w:rsidP="00770D9E">
            <w:pPr>
              <w:jc w:val="center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C56430"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  <w:t>Solution</w:t>
            </w:r>
          </w:p>
        </w:tc>
        <w:tc>
          <w:tcPr>
            <w:tcW w:w="2610" w:type="dxa"/>
          </w:tcPr>
          <w:p w:rsidR="00D90346" w:rsidRPr="00C56430" w:rsidRDefault="00D90346" w:rsidP="00770D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  <w:p w:rsidR="00D90346" w:rsidRPr="00C56430" w:rsidRDefault="00D90346" w:rsidP="00770D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C56430"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  <w:t>Symposium or Access Check</w:t>
            </w:r>
            <w:r w:rsidRPr="00C56430"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  <w:t xml:space="preserve"> </w:t>
            </w:r>
          </w:p>
        </w:tc>
        <w:tc>
          <w:tcPr>
            <w:tcW w:w="2610" w:type="dxa"/>
          </w:tcPr>
          <w:p w:rsidR="00D90346" w:rsidRPr="00C56430" w:rsidRDefault="00D90346" w:rsidP="00770D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  <w:p w:rsidR="005E2F7C" w:rsidRDefault="005E2F7C" w:rsidP="00770D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  <w:t>Smart</w:t>
            </w:r>
            <w:r w:rsidR="00D90346" w:rsidRPr="00C56430"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  <w:t xml:space="preserve"> Lead </w:t>
            </w:r>
          </w:p>
          <w:p w:rsidR="00D90346" w:rsidRPr="00C56430" w:rsidRDefault="00D90346" w:rsidP="00770D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C56430"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  <w:t>Capture</w:t>
            </w:r>
          </w:p>
          <w:p w:rsidR="00D90346" w:rsidRPr="00C56430" w:rsidRDefault="00D90346" w:rsidP="00770D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</w:tc>
        <w:tc>
          <w:tcPr>
            <w:tcW w:w="2772" w:type="dxa"/>
          </w:tcPr>
          <w:p w:rsidR="00D90346" w:rsidRPr="00C56430" w:rsidRDefault="00D90346" w:rsidP="00770D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  <w:p w:rsidR="00D90346" w:rsidRPr="00C56430" w:rsidRDefault="00D90346" w:rsidP="005E2F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C56430"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  <w:t xml:space="preserve">Custom Leads </w:t>
            </w:r>
            <w:r w:rsidR="005E2F7C"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  <w:t>Qualifier</w:t>
            </w:r>
          </w:p>
        </w:tc>
      </w:tr>
      <w:tr w:rsidR="00D90346" w:rsidRPr="00C56430" w:rsidTr="00720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2" w:type="dxa"/>
            <w:shd w:val="clear" w:color="auto" w:fill="F2F2F2" w:themeFill="background1" w:themeFillShade="F2"/>
          </w:tcPr>
          <w:p w:rsidR="00D90346" w:rsidRPr="00C56430" w:rsidRDefault="00D90346" w:rsidP="00770D9E">
            <w:pPr>
              <w:jc w:val="center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  <w:p w:rsidR="00D90346" w:rsidRPr="00C56430" w:rsidRDefault="00D90346" w:rsidP="00770D9E">
            <w:pPr>
              <w:jc w:val="center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C56430"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  <w:t>Rental Cost</w:t>
            </w:r>
          </w:p>
          <w:p w:rsidR="00D90346" w:rsidRPr="00C56430" w:rsidRDefault="00D90346" w:rsidP="00770D9E">
            <w:pPr>
              <w:jc w:val="center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</w:tcPr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7B3515"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300£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7B3515"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450£</w:t>
            </w:r>
          </w:p>
        </w:tc>
        <w:tc>
          <w:tcPr>
            <w:tcW w:w="2772" w:type="dxa"/>
            <w:shd w:val="clear" w:color="auto" w:fill="F2F2F2" w:themeFill="background1" w:themeFillShade="F2"/>
          </w:tcPr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7B3515"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730£</w:t>
            </w:r>
          </w:p>
        </w:tc>
      </w:tr>
      <w:tr w:rsidR="00D90346" w:rsidRPr="00C56430" w:rsidTr="00770D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2" w:type="dxa"/>
          </w:tcPr>
          <w:p w:rsidR="00D90346" w:rsidRPr="00C56430" w:rsidRDefault="00D90346" w:rsidP="00770D9E">
            <w:pPr>
              <w:jc w:val="center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  <w:p w:rsidR="00D90346" w:rsidRPr="00C56430" w:rsidRDefault="00D90346" w:rsidP="00770D9E">
            <w:pPr>
              <w:jc w:val="center"/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C56430"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  <w:t>Suggested Resale at Early Bird Rate</w:t>
            </w:r>
          </w:p>
          <w:p w:rsidR="00D90346" w:rsidRPr="00C56430" w:rsidRDefault="00D90346" w:rsidP="00770D9E">
            <w:pPr>
              <w:jc w:val="center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</w:tc>
        <w:tc>
          <w:tcPr>
            <w:tcW w:w="2610" w:type="dxa"/>
          </w:tcPr>
          <w:p w:rsidR="00D90346" w:rsidRPr="007B3515" w:rsidRDefault="00D90346" w:rsidP="00770D9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D90346" w:rsidRPr="007B3515" w:rsidRDefault="00D90346" w:rsidP="00770D9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7B3515"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550£</w:t>
            </w:r>
          </w:p>
        </w:tc>
        <w:tc>
          <w:tcPr>
            <w:tcW w:w="2610" w:type="dxa"/>
          </w:tcPr>
          <w:p w:rsidR="00D90346" w:rsidRPr="007B3515" w:rsidRDefault="00D90346" w:rsidP="00770D9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D90346" w:rsidRPr="007B3515" w:rsidRDefault="00D90346" w:rsidP="00770D9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7B3515"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700£</w:t>
            </w:r>
          </w:p>
        </w:tc>
        <w:tc>
          <w:tcPr>
            <w:tcW w:w="2772" w:type="dxa"/>
          </w:tcPr>
          <w:p w:rsidR="00D90346" w:rsidRPr="007B3515" w:rsidRDefault="00D90346" w:rsidP="00770D9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D90346" w:rsidRPr="007B3515" w:rsidRDefault="00D90346" w:rsidP="00770D9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7B3515"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950£</w:t>
            </w:r>
          </w:p>
        </w:tc>
      </w:tr>
      <w:tr w:rsidR="00D90346" w:rsidRPr="00C56430" w:rsidTr="00720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2" w:type="dxa"/>
            <w:shd w:val="clear" w:color="auto" w:fill="F2F2F2" w:themeFill="background1" w:themeFillShade="F2"/>
          </w:tcPr>
          <w:p w:rsidR="00D90346" w:rsidRPr="00C56430" w:rsidRDefault="00D90346" w:rsidP="00770D9E">
            <w:pPr>
              <w:jc w:val="center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  <w:p w:rsidR="00D90346" w:rsidRPr="00C56430" w:rsidRDefault="00D90346" w:rsidP="00770D9E">
            <w:pPr>
              <w:jc w:val="center"/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C56430">
              <w:rPr>
                <w:rFonts w:ascii="HelveticaNeue" w:hAnsi="HelveticaNeue" w:cstheme="minorHAnsi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  <w:t>Suggested Resale at Onsite Rate</w:t>
            </w:r>
          </w:p>
          <w:p w:rsidR="00D90346" w:rsidRPr="00C56430" w:rsidRDefault="00D90346" w:rsidP="00770D9E">
            <w:pPr>
              <w:jc w:val="center"/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</w:tcPr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7B3515"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600£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7B3515"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750£</w:t>
            </w:r>
          </w:p>
        </w:tc>
        <w:tc>
          <w:tcPr>
            <w:tcW w:w="2772" w:type="dxa"/>
            <w:shd w:val="clear" w:color="auto" w:fill="F2F2F2" w:themeFill="background1" w:themeFillShade="F2"/>
          </w:tcPr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7B3515"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1000£</w:t>
            </w:r>
          </w:p>
          <w:p w:rsidR="00D90346" w:rsidRPr="007B3515" w:rsidRDefault="00D90346" w:rsidP="00770D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D90346" w:rsidRPr="004D3ADF" w:rsidRDefault="00D90346" w:rsidP="00D90346">
      <w:pPr>
        <w:rPr>
          <w:rFonts w:cstheme="minorHAnsi"/>
          <w:sz w:val="24"/>
          <w:szCs w:val="24"/>
          <w:lang w:eastAsia="en-GB"/>
        </w:rPr>
      </w:pPr>
    </w:p>
    <w:p w:rsidR="00D90346" w:rsidRPr="007A23E6" w:rsidRDefault="00D90346" w:rsidP="00D90346">
      <w:pPr>
        <w:spacing w:after="0"/>
        <w:ind w:hanging="81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D90346" w:rsidRDefault="00D90346" w:rsidP="00D90346"/>
    <w:p w:rsidR="00D90346" w:rsidRDefault="00D90346" w:rsidP="00D90346"/>
    <w:p w:rsidR="00D90346" w:rsidRDefault="00D90346" w:rsidP="00D90346">
      <w:pPr>
        <w:pStyle w:val="ListParagraph"/>
        <w:rPr>
          <w:rFonts w:cstheme="minorHAnsi"/>
          <w:b/>
          <w:color w:val="1F497D" w:themeColor="text2"/>
          <w:sz w:val="24"/>
          <w:szCs w:val="24"/>
        </w:rPr>
      </w:pPr>
    </w:p>
    <w:p w:rsidR="00D90346" w:rsidRDefault="00D90346" w:rsidP="00D90346">
      <w:pPr>
        <w:pStyle w:val="ListParagraph"/>
        <w:rPr>
          <w:rFonts w:cstheme="minorHAnsi"/>
          <w:b/>
          <w:color w:val="1F497D" w:themeColor="text2"/>
          <w:sz w:val="24"/>
          <w:szCs w:val="24"/>
        </w:rPr>
      </w:pPr>
    </w:p>
    <w:p w:rsidR="00D90346" w:rsidRPr="009666A2" w:rsidRDefault="00D90346" w:rsidP="00D90346">
      <w:pPr>
        <w:spacing w:after="0"/>
        <w:ind w:hanging="81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D90346" w:rsidRPr="009666A2" w:rsidRDefault="00D90346" w:rsidP="00D90346">
      <w:pPr>
        <w:spacing w:after="0"/>
        <w:ind w:hanging="81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D90346" w:rsidRPr="009666A2" w:rsidRDefault="00D90346" w:rsidP="00D90346">
      <w:pPr>
        <w:spacing w:after="0"/>
        <w:ind w:hanging="81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D90346" w:rsidRDefault="00D90346" w:rsidP="00D90346">
      <w:pPr>
        <w:jc w:val="right"/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</w:pPr>
    </w:p>
    <w:p w:rsidR="00D90346" w:rsidRDefault="00D90346" w:rsidP="00D90346">
      <w:pPr>
        <w:jc w:val="right"/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</w:pPr>
    </w:p>
    <w:p w:rsidR="00D90346" w:rsidRPr="00AA4657" w:rsidRDefault="00D90346" w:rsidP="00D90346">
      <w:pPr>
        <w:jc w:val="right"/>
        <w:rPr>
          <w:rFonts w:ascii="HelveticaNeue" w:hAnsi="HelveticaNeue" w:cstheme="minorHAnsi"/>
          <w:b/>
          <w:sz w:val="40"/>
          <w:szCs w:val="40"/>
          <w:lang w:val="en-US"/>
        </w:rPr>
      </w:pPr>
      <w:r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>C</w:t>
      </w:r>
      <w:r w:rsidRPr="00D90346">
        <w:rPr>
          <w:rFonts w:ascii="HelveticaNeue" w:hAnsi="HelveticaNeue" w:cs="TimesNewRomanPS-ItalicMT"/>
          <w:b/>
          <w:i/>
          <w:iCs/>
          <w:sz w:val="40"/>
          <w:szCs w:val="40"/>
        </w:rPr>
        <w:t>hoose</w:t>
      </w:r>
      <w:r>
        <w:rPr>
          <w:rFonts w:ascii="HelveticaNeue" w:hAnsi="HelveticaNeue" w:cs="TimesNewRomanPS-ItalicMT"/>
          <w:b/>
          <w:i/>
          <w:iCs/>
          <w:sz w:val="40"/>
          <w:szCs w:val="40"/>
        </w:rPr>
        <w:t xml:space="preserve"> </w:t>
      </w:r>
      <w:r w:rsidRPr="00AA4657"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>Y</w:t>
      </w:r>
      <w:r w:rsidRPr="00AA4657">
        <w:rPr>
          <w:rFonts w:ascii="HelveticaNeue" w:hAnsi="HelveticaNeue" w:cs="HelveticaEuro"/>
          <w:b/>
          <w:sz w:val="40"/>
          <w:szCs w:val="40"/>
        </w:rPr>
        <w:t xml:space="preserve">our </w:t>
      </w:r>
      <w:r w:rsidRPr="00AA4657"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>L</w:t>
      </w:r>
      <w:r w:rsidRPr="00AA4657">
        <w:rPr>
          <w:rFonts w:ascii="HelveticaNeue" w:hAnsi="HelveticaNeue" w:cs="TimesNewRomanPS-ItalicMT"/>
          <w:b/>
          <w:i/>
          <w:iCs/>
          <w:sz w:val="40"/>
          <w:szCs w:val="40"/>
        </w:rPr>
        <w:t>ead</w:t>
      </w:r>
      <w:r w:rsidRPr="00AA4657">
        <w:rPr>
          <w:rFonts w:ascii="HelveticaNeue" w:hAnsi="HelveticaNeue" w:cs="HelveticaEuro"/>
          <w:b/>
          <w:sz w:val="40"/>
          <w:szCs w:val="40"/>
        </w:rPr>
        <w:t xml:space="preserve"> </w:t>
      </w:r>
      <w:r w:rsidR="00C711D2"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>S</w:t>
      </w:r>
      <w:r w:rsidR="00C711D2">
        <w:rPr>
          <w:rFonts w:ascii="HelveticaNeue" w:hAnsi="HelveticaNeue" w:cs="HelveticaEuro"/>
          <w:b/>
          <w:sz w:val="40"/>
          <w:szCs w:val="40"/>
        </w:rPr>
        <w:t>olutions</w:t>
      </w:r>
      <w:r w:rsidRPr="00AA4657"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 xml:space="preserve"> P</w:t>
      </w:r>
      <w:r w:rsidRPr="00AA4657">
        <w:rPr>
          <w:rFonts w:ascii="HelveticaNeue" w:hAnsi="HelveticaNeue" w:cs="HelveticaEuro"/>
          <w:b/>
          <w:sz w:val="40"/>
          <w:szCs w:val="40"/>
        </w:rPr>
        <w:t>ackage</w:t>
      </w:r>
    </w:p>
    <w:p w:rsidR="00D90346" w:rsidRDefault="00D90346" w:rsidP="00D90346">
      <w:pPr>
        <w:jc w:val="right"/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</w:pPr>
    </w:p>
    <w:p w:rsidR="00D90346" w:rsidRDefault="00D90346">
      <w:pPr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</w:pPr>
    </w:p>
    <w:p w:rsidR="00B266CA" w:rsidRDefault="00923EB9">
      <w:pPr>
        <w:rPr>
          <w:rFonts w:ascii="HelveticaNeue" w:hAnsi="HelveticaNeue" w:cstheme="minorHAnsi"/>
          <w:sz w:val="24"/>
          <w:szCs w:val="24"/>
          <w:lang w:val="en-US"/>
        </w:rPr>
      </w:pPr>
      <w:r w:rsidRPr="00B266C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91440" distB="91440" distL="114300" distR="114300" simplePos="0" relativeHeight="251758592" behindDoc="0" locked="0" layoutInCell="0" allowOverlap="1" wp14:anchorId="6F9E0E70" wp14:editId="1D9CC62A">
                <wp:simplePos x="0" y="0"/>
                <wp:positionH relativeFrom="margin">
                  <wp:posOffset>3856990</wp:posOffset>
                </wp:positionH>
                <wp:positionV relativeFrom="margin">
                  <wp:posOffset>708025</wp:posOffset>
                </wp:positionV>
                <wp:extent cx="3629025" cy="815975"/>
                <wp:effectExtent l="38100" t="38100" r="142875" b="117475"/>
                <wp:wrapSquare wrapText="bothSides"/>
                <wp:docPr id="5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629025" cy="815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266CA" w:rsidRPr="00EF63E8" w:rsidRDefault="00B266CA" w:rsidP="00A53D74">
                            <w:pPr>
                              <w:jc w:val="center"/>
                              <w:rPr>
                                <w:rFonts w:ascii="HelveticaNeue" w:hAnsi="HelveticaNeue"/>
                                <w:b/>
                                <w:sz w:val="28"/>
                                <w:szCs w:val="28"/>
                                <w:lang w:val="fr-CH"/>
                              </w:rPr>
                            </w:pPr>
                            <w:r w:rsidRPr="00EF63E8">
                              <w:rPr>
                                <w:rFonts w:ascii="HelveticaNeue" w:eastAsia="Times New Roman" w:hAnsi="HelveticaNeue" w:cs="Arial"/>
                                <w:b/>
                                <w:bCs/>
                                <w:sz w:val="28"/>
                                <w:szCs w:val="28"/>
                                <w:lang w:val="fr-CH" w:eastAsia="en-GB"/>
                              </w:rPr>
                              <w:t>Full Service Package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96" o:spid="_x0000_s1028" style="position:absolute;margin-left:303.7pt;margin-top:55.75pt;width:285.75pt;height:64.25pt;flip:x;z-index:25175859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" o:allowincell="f" fillcolor="#f2f2f2 [3052]" strokecolor="#7f7f7f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B266CA" w:rsidRPr="00EF63E8" w:rsidRDefault="00B266CA" w:rsidP="00A53D74">
                      <w:pPr>
                        <w:jc w:val="center"/>
                        <w:rPr>
                          <w:rFonts w:ascii="HelveticaNeue" w:hAnsi="HelveticaNeue"/>
                          <w:b/>
                          <w:sz w:val="28"/>
                          <w:szCs w:val="28"/>
                          <w:lang w:val="fr-CH"/>
                        </w:rPr>
                      </w:pPr>
                      <w:r w:rsidRPr="00EF63E8">
                        <w:rPr>
                          <w:rFonts w:ascii="HelveticaNeue" w:eastAsia="Times New Roman" w:hAnsi="HelveticaNeue" w:cs="Arial"/>
                          <w:b/>
                          <w:bCs/>
                          <w:sz w:val="28"/>
                          <w:szCs w:val="28"/>
                          <w:lang w:val="fr-CH" w:eastAsia="en-GB"/>
                        </w:rPr>
                        <w:t>Full Service Package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B266CA">
        <w:rPr>
          <w:rFonts w:cstheme="minorHAnsi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91440" distB="91440" distL="114300" distR="114300" simplePos="0" relativeHeight="251756544" behindDoc="0" locked="0" layoutInCell="0" allowOverlap="1" wp14:anchorId="226B0D41" wp14:editId="7FE841D6">
                <wp:simplePos x="0" y="0"/>
                <wp:positionH relativeFrom="margin">
                  <wp:posOffset>-486410</wp:posOffset>
                </wp:positionH>
                <wp:positionV relativeFrom="margin">
                  <wp:posOffset>682625</wp:posOffset>
                </wp:positionV>
                <wp:extent cx="3629025" cy="815975"/>
                <wp:effectExtent l="38100" t="38100" r="142875" b="117475"/>
                <wp:wrapSquare wrapText="bothSides"/>
                <wp:docPr id="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629025" cy="815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266CA" w:rsidRPr="00EF63E8" w:rsidRDefault="00B266CA" w:rsidP="00A53D74">
                            <w:pPr>
                              <w:jc w:val="center"/>
                              <w:rPr>
                                <w:rFonts w:ascii="HelveticaNeue" w:hAnsi="HelveticaNeue"/>
                                <w:b/>
                                <w:sz w:val="28"/>
                                <w:szCs w:val="28"/>
                                <w:lang w:val="fr-CH"/>
                              </w:rPr>
                            </w:pPr>
                            <w:r w:rsidRPr="00EF63E8">
                              <w:rPr>
                                <w:rFonts w:ascii="HelveticaNeue" w:eastAsia="Times New Roman" w:hAnsi="HelveticaNeue" w:cs="Arial"/>
                                <w:b/>
                                <w:bCs/>
                                <w:sz w:val="28"/>
                                <w:szCs w:val="28"/>
                                <w:lang w:val="fr-CH" w:eastAsia="en-GB"/>
                              </w:rPr>
                              <w:t>Standard Package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29" style="position:absolute;margin-left:-38.3pt;margin-top:53.75pt;width:285.75pt;height:64.25pt;flip:x;z-index:25175654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" o:allowincell="f" fillcolor="#f2f2f2 [3052]" strokecolor="#7f7f7f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B266CA" w:rsidRPr="00EF63E8" w:rsidRDefault="00B266CA" w:rsidP="00A53D74">
                      <w:pPr>
                        <w:jc w:val="center"/>
                        <w:rPr>
                          <w:rFonts w:ascii="HelveticaNeue" w:hAnsi="HelveticaNeue"/>
                          <w:b/>
                          <w:sz w:val="28"/>
                          <w:szCs w:val="28"/>
                          <w:lang w:val="fr-CH"/>
                        </w:rPr>
                      </w:pPr>
                      <w:r w:rsidRPr="00EF63E8">
                        <w:rPr>
                          <w:rFonts w:ascii="HelveticaNeue" w:eastAsia="Times New Roman" w:hAnsi="HelveticaNeue" w:cs="Arial"/>
                          <w:b/>
                          <w:bCs/>
                          <w:sz w:val="28"/>
                          <w:szCs w:val="28"/>
                          <w:lang w:val="fr-CH" w:eastAsia="en-GB"/>
                        </w:rPr>
                        <w:t>Standard Package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923EB9" w:rsidRDefault="00923EB9">
      <w:pPr>
        <w:rPr>
          <w:rFonts w:ascii="HelveticaNeue" w:hAnsi="HelveticaNeue" w:cstheme="minorHAnsi"/>
          <w:sz w:val="24"/>
          <w:szCs w:val="24"/>
          <w:lang w:val="en-US"/>
        </w:rPr>
      </w:pPr>
    </w:p>
    <w:p w:rsidR="00B266CA" w:rsidRDefault="00B266CA">
      <w:pPr>
        <w:rPr>
          <w:rFonts w:ascii="HelveticaNeue" w:hAnsi="HelveticaNeue" w:cstheme="minorHAnsi"/>
          <w:sz w:val="24"/>
          <w:szCs w:val="24"/>
          <w:lang w:val="en-US"/>
        </w:rPr>
      </w:pPr>
    </w:p>
    <w:p w:rsidR="00B266CA" w:rsidRDefault="00923EB9">
      <w:pPr>
        <w:rPr>
          <w:rFonts w:ascii="HelveticaNeue" w:hAnsi="HelveticaNeue" w:cstheme="minorHAnsi"/>
          <w:sz w:val="24"/>
          <w:szCs w:val="24"/>
          <w:lang w:val="en-US"/>
        </w:rPr>
      </w:pPr>
      <w:r w:rsidRPr="00B266CA">
        <w:rPr>
          <w:rFonts w:cstheme="minorHAnsi"/>
          <w:noProof/>
          <w:color w:val="1F497D" w:themeColor="text2"/>
          <w:sz w:val="24"/>
          <w:szCs w:val="24"/>
          <w:lang w:eastAsia="en-GB"/>
        </w:rPr>
        <mc:AlternateContent>
          <mc:Choice Requires="wps">
            <w:drawing>
              <wp:anchor distT="91440" distB="91440" distL="114300" distR="114300" simplePos="0" relativeHeight="251759616" behindDoc="0" locked="0" layoutInCell="0" allowOverlap="1" wp14:anchorId="0C32BD09" wp14:editId="118AB35A">
                <wp:simplePos x="0" y="0"/>
                <wp:positionH relativeFrom="margin">
                  <wp:posOffset>3866515</wp:posOffset>
                </wp:positionH>
                <wp:positionV relativeFrom="margin">
                  <wp:posOffset>1552575</wp:posOffset>
                </wp:positionV>
                <wp:extent cx="3629025" cy="3400425"/>
                <wp:effectExtent l="38100" t="38100" r="142875" b="123825"/>
                <wp:wrapSquare wrapText="bothSides"/>
                <wp:docPr id="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629025" cy="3400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1163"/>
                              <w:gridCol w:w="1163"/>
                              <w:gridCol w:w="1163"/>
                            </w:tblGrid>
                            <w:tr w:rsidR="00B266CA" w:rsidTr="007B3515">
                              <w:tc>
                                <w:tcPr>
                                  <w:tcW w:w="1540" w:type="dxa"/>
                                </w:tcPr>
                                <w:p w:rsidR="00B266CA" w:rsidRPr="000F19DE" w:rsidRDefault="00B266CA" w:rsidP="00FA228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Value Item 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0F19DE" w:rsidRDefault="00B266CA" w:rsidP="00EC7601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0-9 solutions sold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0F19DE" w:rsidRDefault="00B266CA" w:rsidP="00A0753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10-30 solutions sold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0F19DE" w:rsidRDefault="00B266CA" w:rsidP="00207C1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31+ solutions</w:t>
                                  </w:r>
                                </w:p>
                                <w:p w:rsidR="00B266CA" w:rsidRPr="000F19DE" w:rsidRDefault="00B266CA" w:rsidP="00207C1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sold</w:t>
                                  </w:r>
                                </w:p>
                              </w:tc>
                            </w:tr>
                            <w:tr w:rsidR="00B266CA" w:rsidTr="007B3515">
                              <w:tc>
                                <w:tcPr>
                                  <w:tcW w:w="1540" w:type="dxa"/>
                                </w:tcPr>
                                <w:p w:rsidR="00B266CA" w:rsidRPr="000F19DE" w:rsidRDefault="00B266CA" w:rsidP="004D3ADF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Remote onsite support  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6046E9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t cost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1 hour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2 hours</w:t>
                                  </w:r>
                                </w:p>
                              </w:tc>
                            </w:tr>
                            <w:tr w:rsidR="00B266CA" w:rsidTr="007B3515">
                              <w:tc>
                                <w:tcPr>
                                  <w:tcW w:w="1540" w:type="dxa"/>
                                </w:tcPr>
                                <w:p w:rsidR="00B266CA" w:rsidRPr="000F19DE" w:rsidRDefault="00B266CA" w:rsidP="00207C1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Device and tablet preparation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 w:rsidRPr="006046E9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300</w:t>
                                  </w: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 w:rsidRPr="006046E9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300</w:t>
                                  </w: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FREE</w:t>
                                  </w:r>
                                </w:p>
                              </w:tc>
                            </w:tr>
                            <w:tr w:rsidR="00B266CA" w:rsidTr="007B3515">
                              <w:tc>
                                <w:tcPr>
                                  <w:tcW w:w="1540" w:type="dxa"/>
                                </w:tcPr>
                                <w:p w:rsidR="00B266CA" w:rsidRPr="000F19DE" w:rsidRDefault="00B266CA" w:rsidP="00207C1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Marketing and sales order management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 w:rsidRPr="006046E9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500</w:t>
                                  </w: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500£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FREE</w:t>
                                  </w:r>
                                </w:p>
                              </w:tc>
                            </w:tr>
                            <w:tr w:rsidR="00B266CA" w:rsidRPr="008D03EF" w:rsidTr="007B3515">
                              <w:trPr>
                                <w:trHeight w:val="452"/>
                              </w:trPr>
                              <w:tc>
                                <w:tcPr>
                                  <w:tcW w:w="1540" w:type="dxa"/>
                                </w:tcPr>
                                <w:p w:rsidR="00B266CA" w:rsidRPr="000F19DE" w:rsidRDefault="00B266CA" w:rsidP="00DD05B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Commission</w:t>
                                  </w:r>
                                  <w:r w:rsidR="008A509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on </w:t>
                                  </w:r>
                                  <w:r w:rsidR="00DD05B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cost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2812C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1F497D" w:themeColor="text2"/>
                                      <w:sz w:val="24"/>
                                      <w:szCs w:val="24"/>
                                    </w:rPr>
                                  </w:pPr>
                                  <w:r w:rsidRPr="002812C9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7B3515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aps/>
                                      <w:sz w:val="36"/>
                                      <w:szCs w:val="36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4495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B3515">
                                    <w:rPr>
                                      <w:b/>
                                      <w:caps/>
                                      <w:sz w:val="36"/>
                                      <w:szCs w:val="36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4495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10%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7B3515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aps/>
                                      <w:sz w:val="36"/>
                                      <w:szCs w:val="36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4495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B3515">
                                    <w:rPr>
                                      <w:b/>
                                      <w:caps/>
                                      <w:sz w:val="36"/>
                                      <w:szCs w:val="36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4495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12%</w:t>
                                  </w:r>
                                </w:p>
                              </w:tc>
                            </w:tr>
                          </w:tbl>
                          <w:p w:rsidR="00B266CA" w:rsidRPr="005B5612" w:rsidRDefault="00B266CA" w:rsidP="00B266CA">
                            <w:pPr>
                              <w:jc w:val="center"/>
                              <w:rPr>
                                <w:b/>
                                <w:color w:val="92D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304.45pt;margin-top:122.25pt;width:285.75pt;height:267.75pt;flip:x;z-index:25175961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" o:allowincell="f" fillcolor="white [3212]" strokecolor="#7f7f7f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tbl>
                      <w:tblPr>
                        <w:tblStyle w:val="TableGrid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1163"/>
                        <w:gridCol w:w="1163"/>
                        <w:gridCol w:w="1163"/>
                      </w:tblGrid>
                      <w:tr w:rsidR="00B266CA" w:rsidTr="007B3515">
                        <w:tc>
                          <w:tcPr>
                            <w:tcW w:w="1540" w:type="dxa"/>
                          </w:tcPr>
                          <w:p w:rsidR="00B266CA" w:rsidRPr="000F19DE" w:rsidRDefault="00B266CA" w:rsidP="00FA228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Value Item 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0F19DE" w:rsidRDefault="00B266CA" w:rsidP="00EC760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0-9 solutions sold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0F19DE" w:rsidRDefault="00B266CA" w:rsidP="00A0753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10-30 solutions sold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0F19DE" w:rsidRDefault="00B266CA" w:rsidP="00207C1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31+ solutions</w:t>
                            </w:r>
                          </w:p>
                          <w:p w:rsidR="00B266CA" w:rsidRPr="000F19DE" w:rsidRDefault="00B266CA" w:rsidP="00207C1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sold</w:t>
                            </w:r>
                          </w:p>
                        </w:tc>
                      </w:tr>
                      <w:tr w:rsidR="00B266CA" w:rsidTr="007B3515">
                        <w:tc>
                          <w:tcPr>
                            <w:tcW w:w="1540" w:type="dxa"/>
                          </w:tcPr>
                          <w:p w:rsidR="00B266CA" w:rsidRPr="000F19DE" w:rsidRDefault="00B266CA" w:rsidP="004D3AD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Remote onsite support  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a</w:t>
                            </w:r>
                            <w:r w:rsidRPr="006046E9"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t cost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1 hour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2 hours</w:t>
                            </w:r>
                          </w:p>
                        </w:tc>
                      </w:tr>
                      <w:tr w:rsidR="00B266CA" w:rsidTr="007B3515">
                        <w:tc>
                          <w:tcPr>
                            <w:tcW w:w="1540" w:type="dxa"/>
                          </w:tcPr>
                          <w:p w:rsidR="00B266CA" w:rsidRPr="000F19DE" w:rsidRDefault="00B266CA" w:rsidP="00207C1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Device and tablet preparation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6046E9"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300</w:t>
                            </w: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6046E9"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300</w:t>
                            </w: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FREE</w:t>
                            </w:r>
                          </w:p>
                        </w:tc>
                      </w:tr>
                      <w:tr w:rsidR="00B266CA" w:rsidTr="007B3515">
                        <w:tc>
                          <w:tcPr>
                            <w:tcW w:w="1540" w:type="dxa"/>
                          </w:tcPr>
                          <w:p w:rsidR="00B266CA" w:rsidRPr="000F19DE" w:rsidRDefault="00B266CA" w:rsidP="00207C1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Marketing and sales order management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6046E9"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500</w:t>
                            </w: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500£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FREE</w:t>
                            </w:r>
                          </w:p>
                        </w:tc>
                      </w:tr>
                      <w:tr w:rsidR="00B266CA" w:rsidRPr="008D03EF" w:rsidTr="007B3515">
                        <w:trPr>
                          <w:trHeight w:val="452"/>
                        </w:trPr>
                        <w:tc>
                          <w:tcPr>
                            <w:tcW w:w="1540" w:type="dxa"/>
                          </w:tcPr>
                          <w:p w:rsidR="00B266CA" w:rsidRPr="000F19DE" w:rsidRDefault="00B266CA" w:rsidP="00DD05B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Commission</w:t>
                            </w:r>
                            <w:r w:rsidR="008A509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on </w:t>
                            </w:r>
                            <w:r w:rsidR="00DD05BC">
                              <w:rPr>
                                <w:b/>
                                <w:sz w:val="24"/>
                                <w:szCs w:val="24"/>
                              </w:rPr>
                              <w:t>cost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2812C9" w:rsidRDefault="00B266CA" w:rsidP="00207C19">
                            <w:pPr>
                              <w:jc w:val="center"/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</w:pPr>
                            <w:r w:rsidRPr="002812C9"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7B3515" w:rsidRDefault="00B266CA" w:rsidP="00207C19">
                            <w:pPr>
                              <w:jc w:val="center"/>
                              <w:rPr>
                                <w:b/>
                                <w:caps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3515">
                              <w:rPr>
                                <w:b/>
                                <w:caps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10%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7B3515" w:rsidRDefault="00B266CA" w:rsidP="00207C19">
                            <w:pPr>
                              <w:jc w:val="center"/>
                              <w:rPr>
                                <w:b/>
                                <w:caps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3515">
                              <w:rPr>
                                <w:b/>
                                <w:caps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12%</w:t>
                            </w:r>
                          </w:p>
                        </w:tc>
                      </w:tr>
                    </w:tbl>
                    <w:p w:rsidR="00B266CA" w:rsidRPr="005B5612" w:rsidRDefault="00B266CA" w:rsidP="00B266CA">
                      <w:pPr>
                        <w:jc w:val="center"/>
                        <w:rPr>
                          <w:b/>
                          <w:color w:val="92D050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B266CA">
        <w:rPr>
          <w:rFonts w:cstheme="minorHAnsi"/>
          <w:noProof/>
          <w:color w:val="1F497D" w:themeColor="text2"/>
          <w:sz w:val="24"/>
          <w:szCs w:val="24"/>
          <w:lang w:eastAsia="en-GB"/>
        </w:rPr>
        <mc:AlternateContent>
          <mc:Choice Requires="wps">
            <w:drawing>
              <wp:anchor distT="91440" distB="91440" distL="114300" distR="114300" simplePos="0" relativeHeight="251757568" behindDoc="0" locked="0" layoutInCell="0" allowOverlap="1" wp14:anchorId="110F3633" wp14:editId="0F9F0657">
                <wp:simplePos x="0" y="0"/>
                <wp:positionH relativeFrom="margin">
                  <wp:posOffset>-486410</wp:posOffset>
                </wp:positionH>
                <wp:positionV relativeFrom="margin">
                  <wp:posOffset>1527175</wp:posOffset>
                </wp:positionV>
                <wp:extent cx="3629025" cy="3400425"/>
                <wp:effectExtent l="38100" t="38100" r="142875" b="123825"/>
                <wp:wrapSquare wrapText="bothSides"/>
                <wp:docPr id="15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629025" cy="3400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1163"/>
                              <w:gridCol w:w="1163"/>
                              <w:gridCol w:w="1163"/>
                            </w:tblGrid>
                            <w:tr w:rsidR="00B266CA" w:rsidTr="008D0E9D">
                              <w:tc>
                                <w:tcPr>
                                  <w:tcW w:w="1540" w:type="dxa"/>
                                </w:tcPr>
                                <w:p w:rsidR="00B266CA" w:rsidRPr="000F19DE" w:rsidRDefault="00B266CA" w:rsidP="00FA228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Value Item 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0F19DE" w:rsidRDefault="00B266CA" w:rsidP="00EC7601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0-9 solutions sold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0F19DE" w:rsidRDefault="00B266CA" w:rsidP="00A0753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10-30 solutions sold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0F19DE" w:rsidRDefault="00B266CA" w:rsidP="00207C1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31+ solutions</w:t>
                                  </w:r>
                                </w:p>
                                <w:p w:rsidR="00B266CA" w:rsidRPr="000F19DE" w:rsidRDefault="00B266CA" w:rsidP="00207C1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sold</w:t>
                                  </w:r>
                                </w:p>
                              </w:tc>
                            </w:tr>
                            <w:tr w:rsidR="00B266CA" w:rsidTr="008D0E9D">
                              <w:tc>
                                <w:tcPr>
                                  <w:tcW w:w="1540" w:type="dxa"/>
                                </w:tcPr>
                                <w:p w:rsidR="00B266CA" w:rsidRPr="000F19DE" w:rsidRDefault="00B266CA" w:rsidP="004D3ADF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Remote onsite support  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6046E9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t cost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1 hour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2 hours</w:t>
                                  </w:r>
                                </w:p>
                              </w:tc>
                            </w:tr>
                            <w:tr w:rsidR="00B266CA" w:rsidTr="008D0E9D">
                              <w:tc>
                                <w:tcPr>
                                  <w:tcW w:w="1540" w:type="dxa"/>
                                </w:tcPr>
                                <w:p w:rsidR="00B266CA" w:rsidRPr="000F19DE" w:rsidRDefault="00B266CA" w:rsidP="00207C1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Device and tablet preparation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 w:rsidRPr="006046E9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300</w:t>
                                  </w: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 w:rsidRPr="006046E9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300</w:t>
                                  </w: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FREE</w:t>
                                  </w:r>
                                </w:p>
                              </w:tc>
                            </w:tr>
                            <w:tr w:rsidR="00B266CA" w:rsidTr="008D0E9D">
                              <w:tc>
                                <w:tcPr>
                                  <w:tcW w:w="1540" w:type="dxa"/>
                                </w:tcPr>
                                <w:p w:rsidR="00B266CA" w:rsidRPr="000F19DE" w:rsidRDefault="00B266CA" w:rsidP="00207C1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Marketing and sales order management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 w:rsidRPr="006046E9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500</w:t>
                                  </w: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£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500£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0B2B85" w:rsidRDefault="000B2B85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66CA" w:rsidRPr="006046E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FREE</w:t>
                                  </w:r>
                                </w:p>
                              </w:tc>
                            </w:tr>
                            <w:tr w:rsidR="00B266CA" w:rsidRPr="008D03EF" w:rsidTr="008D0E9D">
                              <w:trPr>
                                <w:trHeight w:val="452"/>
                              </w:trPr>
                              <w:tc>
                                <w:tcPr>
                                  <w:tcW w:w="1540" w:type="dxa"/>
                                </w:tcPr>
                                <w:p w:rsidR="00B266CA" w:rsidRPr="000F19DE" w:rsidRDefault="00B266CA" w:rsidP="00DD05B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F19DE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Commission</w:t>
                                  </w:r>
                                  <w:r w:rsidR="008A509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on </w:t>
                                  </w:r>
                                  <w:r w:rsidR="00DD05B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cost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2812C9" w:rsidRDefault="00B266CA" w:rsidP="00207C19">
                                  <w:pPr>
                                    <w:jc w:val="center"/>
                                    <w:rPr>
                                      <w:b/>
                                      <w:color w:val="1F497D" w:themeColor="text2"/>
                                      <w:sz w:val="24"/>
                                      <w:szCs w:val="24"/>
                                    </w:rPr>
                                  </w:pPr>
                                  <w:r w:rsidRPr="002812C9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7B3515" w:rsidRDefault="008A5096" w:rsidP="00207C19">
                                  <w:pPr>
                                    <w:jc w:val="center"/>
                                    <w:rPr>
                                      <w:b/>
                                      <w:caps/>
                                      <w:sz w:val="36"/>
                                      <w:szCs w:val="36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4495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aps/>
                                      <w:sz w:val="36"/>
                                      <w:szCs w:val="36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4495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12</w:t>
                                  </w:r>
                                  <w:r w:rsidR="00B266CA" w:rsidRPr="007B3515">
                                    <w:rPr>
                                      <w:b/>
                                      <w:caps/>
                                      <w:sz w:val="36"/>
                                      <w:szCs w:val="36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4495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:rsidR="00B266CA" w:rsidRPr="007B3515" w:rsidRDefault="008A5096" w:rsidP="00207C19">
                                  <w:pPr>
                                    <w:jc w:val="center"/>
                                    <w:rPr>
                                      <w:b/>
                                      <w:caps/>
                                      <w:sz w:val="36"/>
                                      <w:szCs w:val="36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4495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aps/>
                                      <w:sz w:val="36"/>
                                      <w:szCs w:val="36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4495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15</w:t>
                                  </w:r>
                                  <w:r w:rsidR="00B266CA" w:rsidRPr="007B3515">
                                    <w:rPr>
                                      <w:b/>
                                      <w:caps/>
                                      <w:sz w:val="36"/>
                                      <w:szCs w:val="36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4495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:rsidR="00B266CA" w:rsidRPr="005B5612" w:rsidRDefault="00B266CA" w:rsidP="00B266CA">
                            <w:pPr>
                              <w:jc w:val="center"/>
                              <w:rPr>
                                <w:b/>
                                <w:color w:val="92D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-38.3pt;margin-top:120.25pt;width:285.75pt;height:267.75pt;flip:x;z-index:25175756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" o:allowincell="f" fillcolor="white [3212]" strokecolor="#7f7f7f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tbl>
                      <w:tblPr>
                        <w:tblStyle w:val="TableGrid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1163"/>
                        <w:gridCol w:w="1163"/>
                        <w:gridCol w:w="1163"/>
                      </w:tblGrid>
                      <w:tr w:rsidR="00B266CA" w:rsidTr="008D0E9D">
                        <w:tc>
                          <w:tcPr>
                            <w:tcW w:w="1540" w:type="dxa"/>
                          </w:tcPr>
                          <w:p w:rsidR="00B266CA" w:rsidRPr="000F19DE" w:rsidRDefault="00B266CA" w:rsidP="00FA228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Value Item 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0F19DE" w:rsidRDefault="00B266CA" w:rsidP="00EC760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0-9 solutions sold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0F19DE" w:rsidRDefault="00B266CA" w:rsidP="00A0753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10-30 solutions sold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0F19DE" w:rsidRDefault="00B266CA" w:rsidP="00207C1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31+ solutions</w:t>
                            </w:r>
                          </w:p>
                          <w:p w:rsidR="00B266CA" w:rsidRPr="000F19DE" w:rsidRDefault="00B266CA" w:rsidP="00207C1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sold</w:t>
                            </w:r>
                          </w:p>
                        </w:tc>
                      </w:tr>
                      <w:tr w:rsidR="00B266CA" w:rsidTr="008D0E9D">
                        <w:tc>
                          <w:tcPr>
                            <w:tcW w:w="1540" w:type="dxa"/>
                          </w:tcPr>
                          <w:p w:rsidR="00B266CA" w:rsidRPr="000F19DE" w:rsidRDefault="00B266CA" w:rsidP="004D3AD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Remote onsite support  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a</w:t>
                            </w:r>
                            <w:r w:rsidRPr="006046E9"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t cost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1 hour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2 hours</w:t>
                            </w:r>
                          </w:p>
                        </w:tc>
                      </w:tr>
                      <w:tr w:rsidR="00B266CA" w:rsidTr="008D0E9D">
                        <w:tc>
                          <w:tcPr>
                            <w:tcW w:w="1540" w:type="dxa"/>
                          </w:tcPr>
                          <w:p w:rsidR="00B266CA" w:rsidRPr="000F19DE" w:rsidRDefault="00B266CA" w:rsidP="00207C1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Device and tablet preparation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6046E9"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300</w:t>
                            </w: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6046E9"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300</w:t>
                            </w: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FREE</w:t>
                            </w:r>
                          </w:p>
                        </w:tc>
                      </w:tr>
                      <w:tr w:rsidR="00B266CA" w:rsidTr="008D0E9D">
                        <w:tc>
                          <w:tcPr>
                            <w:tcW w:w="1540" w:type="dxa"/>
                          </w:tcPr>
                          <w:p w:rsidR="00B266CA" w:rsidRPr="000F19DE" w:rsidRDefault="00B266CA" w:rsidP="00207C1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Marketing and sales order management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6046E9"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500</w:t>
                            </w: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£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500£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0B2B85" w:rsidRDefault="000B2B85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:rsidR="00B266CA" w:rsidRPr="006046E9" w:rsidRDefault="00B266CA" w:rsidP="00207C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FREE</w:t>
                            </w:r>
                          </w:p>
                        </w:tc>
                      </w:tr>
                      <w:tr w:rsidR="00B266CA" w:rsidRPr="008D03EF" w:rsidTr="008D0E9D">
                        <w:trPr>
                          <w:trHeight w:val="452"/>
                        </w:trPr>
                        <w:tc>
                          <w:tcPr>
                            <w:tcW w:w="1540" w:type="dxa"/>
                          </w:tcPr>
                          <w:p w:rsidR="00B266CA" w:rsidRPr="000F19DE" w:rsidRDefault="00B266CA" w:rsidP="00DD05B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F19DE">
                              <w:rPr>
                                <w:b/>
                                <w:sz w:val="24"/>
                                <w:szCs w:val="24"/>
                              </w:rPr>
                              <w:t>Commission</w:t>
                            </w:r>
                            <w:r w:rsidR="008A509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on </w:t>
                            </w:r>
                            <w:r w:rsidR="00DD05BC">
                              <w:rPr>
                                <w:b/>
                                <w:sz w:val="24"/>
                                <w:szCs w:val="24"/>
                              </w:rPr>
                              <w:t>cost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2812C9" w:rsidRDefault="00B266CA" w:rsidP="00207C19">
                            <w:pPr>
                              <w:jc w:val="center"/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</w:pPr>
                            <w:r w:rsidRPr="002812C9">
                              <w:rPr>
                                <w:b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7B3515" w:rsidRDefault="008A5096" w:rsidP="00207C19">
                            <w:pPr>
                              <w:jc w:val="center"/>
                              <w:rPr>
                                <w:b/>
                                <w:caps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aps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12</w:t>
                            </w:r>
                            <w:r w:rsidR="00B266CA" w:rsidRPr="007B3515">
                              <w:rPr>
                                <w:b/>
                                <w:caps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:rsidR="00B266CA" w:rsidRPr="007B3515" w:rsidRDefault="008A5096" w:rsidP="00207C19">
                            <w:pPr>
                              <w:jc w:val="center"/>
                              <w:rPr>
                                <w:b/>
                                <w:caps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aps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  <w:r w:rsidR="00B266CA" w:rsidRPr="007B3515">
                              <w:rPr>
                                <w:b/>
                                <w:caps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%</w:t>
                            </w:r>
                          </w:p>
                        </w:tc>
                      </w:tr>
                    </w:tbl>
                    <w:p w:rsidR="00B266CA" w:rsidRPr="005B5612" w:rsidRDefault="00B266CA" w:rsidP="00B266CA">
                      <w:pPr>
                        <w:jc w:val="center"/>
                        <w:rPr>
                          <w:b/>
                          <w:color w:val="92D050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B266CA" w:rsidRDefault="00B266CA">
      <w:pPr>
        <w:rPr>
          <w:rFonts w:ascii="HelveticaNeue" w:hAnsi="HelveticaNeue" w:cstheme="minorHAnsi"/>
          <w:sz w:val="24"/>
          <w:szCs w:val="24"/>
          <w:lang w:val="en-US"/>
        </w:rPr>
      </w:pPr>
    </w:p>
    <w:p w:rsidR="00B266CA" w:rsidRDefault="00B266CA">
      <w:pPr>
        <w:rPr>
          <w:rFonts w:ascii="HelveticaNeue" w:hAnsi="HelveticaNeue" w:cstheme="minorHAnsi"/>
          <w:sz w:val="24"/>
          <w:szCs w:val="24"/>
          <w:lang w:val="en-US"/>
        </w:rPr>
      </w:pPr>
    </w:p>
    <w:p w:rsidR="00B266CA" w:rsidRDefault="00B266CA">
      <w:pPr>
        <w:rPr>
          <w:rFonts w:ascii="HelveticaNeue" w:hAnsi="HelveticaNeue" w:cstheme="minorHAnsi"/>
          <w:sz w:val="24"/>
          <w:szCs w:val="24"/>
          <w:lang w:val="en-US"/>
        </w:rPr>
      </w:pPr>
    </w:p>
    <w:p w:rsidR="00B266CA" w:rsidRDefault="00B266CA">
      <w:pPr>
        <w:rPr>
          <w:rFonts w:ascii="HelveticaNeue" w:hAnsi="HelveticaNeue" w:cstheme="minorHAnsi"/>
          <w:sz w:val="24"/>
          <w:szCs w:val="24"/>
          <w:lang w:val="en-US"/>
        </w:rPr>
      </w:pPr>
    </w:p>
    <w:p w:rsidR="00B266CA" w:rsidRDefault="00B266CA">
      <w:pPr>
        <w:rPr>
          <w:rFonts w:ascii="HelveticaNeue" w:hAnsi="HelveticaNeue" w:cstheme="minorHAnsi"/>
          <w:sz w:val="24"/>
          <w:szCs w:val="24"/>
          <w:lang w:val="en-US"/>
        </w:rPr>
      </w:pPr>
    </w:p>
    <w:p w:rsidR="00B266CA" w:rsidRDefault="00B266CA">
      <w:pPr>
        <w:rPr>
          <w:rFonts w:ascii="HelveticaNeue" w:hAnsi="HelveticaNeue" w:cstheme="minorHAnsi"/>
          <w:sz w:val="24"/>
          <w:szCs w:val="24"/>
          <w:lang w:val="en-US"/>
        </w:rPr>
      </w:pPr>
    </w:p>
    <w:p w:rsidR="00B266CA" w:rsidRDefault="00B266CA">
      <w:pPr>
        <w:rPr>
          <w:rFonts w:ascii="HelveticaNeue" w:hAnsi="HelveticaNeue" w:cstheme="minorHAnsi"/>
          <w:sz w:val="24"/>
          <w:szCs w:val="24"/>
          <w:lang w:val="en-US"/>
        </w:rPr>
      </w:pPr>
    </w:p>
    <w:p w:rsidR="00B266CA" w:rsidRPr="00B266CA" w:rsidRDefault="00B266CA" w:rsidP="00B266CA">
      <w:pPr>
        <w:rPr>
          <w:rFonts w:cstheme="minorHAnsi"/>
          <w:sz w:val="24"/>
          <w:szCs w:val="24"/>
          <w:lang w:eastAsia="en-GB"/>
        </w:rPr>
      </w:pPr>
    </w:p>
    <w:p w:rsidR="00B266CA" w:rsidRPr="00B266CA" w:rsidRDefault="00B266CA" w:rsidP="00B266CA">
      <w:pPr>
        <w:rPr>
          <w:rFonts w:cstheme="minorHAnsi"/>
          <w:sz w:val="24"/>
          <w:szCs w:val="24"/>
          <w:lang w:eastAsia="en-GB"/>
        </w:rPr>
      </w:pPr>
    </w:p>
    <w:p w:rsidR="00B266CA" w:rsidRPr="00B266CA" w:rsidRDefault="00C711D2" w:rsidP="00B266CA">
      <w:pPr>
        <w:rPr>
          <w:rFonts w:cstheme="minorHAnsi"/>
          <w:sz w:val="24"/>
          <w:szCs w:val="24"/>
          <w:lang w:eastAsia="en-GB"/>
        </w:rPr>
      </w:pPr>
      <w:r w:rsidRPr="00B609C7">
        <w:rPr>
          <w:rFonts w:ascii="HelveticaNeue" w:hAnsi="HelveticaNeue" w:cstheme="minorHAnsi"/>
          <w:noProof/>
          <w:color w:val="FFFFFF" w:themeColor="background1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2C2F9D7" wp14:editId="6CF79CD2">
                <wp:simplePos x="0" y="0"/>
                <wp:positionH relativeFrom="column">
                  <wp:posOffset>-3123565</wp:posOffset>
                </wp:positionH>
                <wp:positionV relativeFrom="paragraph">
                  <wp:posOffset>337185</wp:posOffset>
                </wp:positionV>
                <wp:extent cx="2085975" cy="514350"/>
                <wp:effectExtent l="95250" t="76200" r="123825" b="952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514350"/>
                        </a:xfrm>
                        <a:prstGeom prst="roundRect">
                          <a:avLst/>
                        </a:prstGeom>
                        <a:solidFill>
                          <a:srgbClr val="C00000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466081" w:rsidRPr="00ED1CEE" w:rsidRDefault="00CE31D5" w:rsidP="00466081">
                            <w:pPr>
                              <w:jc w:val="center"/>
                              <w:rPr>
                                <w:rFonts w:ascii="HelveticaNeue" w:hAnsi="HelveticaNeue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CH"/>
                              </w:rPr>
                            </w:pPr>
                            <w:r>
                              <w:fldChar w:fldCharType="begin"/>
                            </w:r>
                            <w:ins w:id="15" w:author="Karen BHAVNANI (MCI Geneva)" w:date="2014-11-24T17:37:00Z">
                              <w:r>
                                <w:instrText>HYPERLINK "D:\\Users\\karen.bhavnani\\AppData\\Local\\Microsoft\\Windows\\Temporary Internet Files\\Content.IE5\\BPP1433T\\Lead Retrieval Fact Sheet  August 2014docx..docx"</w:instrText>
                              </w:r>
                            </w:ins>
                            <w:del w:id="16" w:author="Karen BHAVNANI (MCI Geneva)" w:date="2014-11-24T17:37:00Z">
                              <w:r w:rsidDel="00CE31D5">
                                <w:delInstrText xml:space="preserve"> HYPERLINK "Lead%20Retrieval%20Fact%20Sheet%20%20August%202014docx..docx" </w:delInstrText>
                              </w:r>
                            </w:del>
                            <w:ins w:id="17" w:author="Karen BHAVNANI (MCI Geneva)" w:date="2014-11-24T17:37:00Z"/>
                            <w:r>
                              <w:fldChar w:fldCharType="separate"/>
                            </w:r>
                            <w:r w:rsidR="00ED1CEE" w:rsidRPr="00ED1CEE">
                              <w:rPr>
                                <w:rStyle w:val="Hyperlink"/>
                                <w:rFonts w:ascii="HelveticaNeue" w:hAnsi="HelveticaNeue"/>
                                <w:b/>
                                <w:color w:val="FFFFFF" w:themeColor="background1"/>
                                <w:sz w:val="28"/>
                                <w:szCs w:val="28"/>
                                <w:u w:val="none"/>
                                <w:lang w:val="fr-CH"/>
                              </w:rPr>
                              <w:t>Start Order Form</w:t>
                            </w:r>
                            <w:r>
                              <w:rPr>
                                <w:rStyle w:val="Hyperlink"/>
                                <w:rFonts w:ascii="HelveticaNeue" w:hAnsi="HelveticaNeue"/>
                                <w:b/>
                                <w:color w:val="FFFFFF" w:themeColor="background1"/>
                                <w:sz w:val="28"/>
                                <w:szCs w:val="28"/>
                                <w:u w:val="none"/>
                                <w:lang w:val="fr-CH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3" style="position:absolute;margin-left:-245.95pt;margin-top:26.55pt;width:164.25pt;height:40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" fillcolor="#c00000" strokecolor="#bfbfbf" strokeweight="2pt">
                <v:shadow on="t" type="perspective" color="black" opacity="26214f" offset="0,0" matrix="66847f,,,66847f"/>
                <v:textbox>
                  <w:txbxContent>
                    <w:p w:rsidR="00466081" w:rsidRPr="00ED1CEE" w:rsidRDefault="00CE31D5" w:rsidP="00466081">
                      <w:pPr>
                        <w:jc w:val="center"/>
                        <w:rPr>
                          <w:rFonts w:ascii="HelveticaNeue" w:hAnsi="HelveticaNeue"/>
                          <w:b/>
                          <w:color w:val="FFFFFF" w:themeColor="background1"/>
                          <w:sz w:val="28"/>
                          <w:szCs w:val="28"/>
                          <w:lang w:val="fr-CH"/>
                        </w:rPr>
                      </w:pPr>
                      <w:r>
                        <w:fldChar w:fldCharType="begin"/>
                      </w:r>
                      <w:ins w:id="18" w:author="Karen BHAVNANI (MCI Geneva)" w:date="2014-11-24T17:37:00Z">
                        <w:r>
                          <w:instrText>HYPERLINK "D:\\Users\\karen.bhavnani\\AppData\\Local\\Microsoft\\Windows\\Temporary Internet Files\\Content.IE5\\BPP1433T\\Lead Retrieval Fact Sheet  August 2014docx..docx"</w:instrText>
                        </w:r>
                      </w:ins>
                      <w:del w:id="19" w:author="Karen BHAVNANI (MCI Geneva)" w:date="2014-11-24T17:37:00Z">
                        <w:r w:rsidDel="00CE31D5">
                          <w:delInstrText xml:space="preserve"> HYPERLINK "Lead%20Retrieval%20Fact%20Sheet%20%20August%202014docx..docx" </w:delInstrText>
                        </w:r>
                      </w:del>
                      <w:ins w:id="20" w:author="Karen BHAVNANI (MCI Geneva)" w:date="2014-11-24T17:37:00Z"/>
                      <w:r>
                        <w:fldChar w:fldCharType="separate"/>
                      </w:r>
                      <w:r w:rsidR="00ED1CEE" w:rsidRPr="00ED1CEE">
                        <w:rPr>
                          <w:rStyle w:val="Hyperlink"/>
                          <w:rFonts w:ascii="HelveticaNeue" w:hAnsi="HelveticaNeue"/>
                          <w:b/>
                          <w:color w:val="FFFFFF" w:themeColor="background1"/>
                          <w:sz w:val="28"/>
                          <w:szCs w:val="28"/>
                          <w:u w:val="none"/>
                          <w:lang w:val="fr-CH"/>
                        </w:rPr>
                        <w:t>Start Order Form</w:t>
                      </w:r>
                      <w:r>
                        <w:rPr>
                          <w:rStyle w:val="Hyperlink"/>
                          <w:rFonts w:ascii="HelveticaNeue" w:hAnsi="HelveticaNeue"/>
                          <w:b/>
                          <w:color w:val="FFFFFF" w:themeColor="background1"/>
                          <w:sz w:val="28"/>
                          <w:szCs w:val="28"/>
                          <w:u w:val="none"/>
                          <w:lang w:val="fr-CH"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  <w:r w:rsidRPr="00B609C7">
        <w:rPr>
          <w:rFonts w:ascii="HelveticaNeue" w:hAnsi="HelveticaNeue" w:cstheme="minorHAnsi"/>
          <w:noProof/>
          <w:color w:val="FFFFFF" w:themeColor="background1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2481DD2" wp14:editId="53ACF31B">
                <wp:simplePos x="0" y="0"/>
                <wp:positionH relativeFrom="column">
                  <wp:posOffset>1200785</wp:posOffset>
                </wp:positionH>
                <wp:positionV relativeFrom="paragraph">
                  <wp:posOffset>337185</wp:posOffset>
                </wp:positionV>
                <wp:extent cx="2085975" cy="514350"/>
                <wp:effectExtent l="95250" t="76200" r="123825" b="952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514350"/>
                        </a:xfrm>
                        <a:prstGeom prst="roundRect">
                          <a:avLst/>
                        </a:prstGeom>
                        <a:solidFill>
                          <a:srgbClr val="C00000"/>
                        </a:solidFill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8D0E9D" w:rsidRPr="00ED1CEE" w:rsidRDefault="00CE31D5" w:rsidP="008D0E9D">
                            <w:pPr>
                              <w:jc w:val="center"/>
                              <w:rPr>
                                <w:rFonts w:ascii="HelveticaNeue" w:hAnsi="HelveticaNeue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CH"/>
                              </w:rPr>
                            </w:pPr>
                            <w:r>
                              <w:fldChar w:fldCharType="begin"/>
                            </w:r>
                            <w:ins w:id="21" w:author="Karen BHAVNANI (MCI Geneva)" w:date="2014-11-24T17:37:00Z">
                              <w:r>
                                <w:instrText>HYPERLINK "D:\\Users\\karen.bhavnani\\AppData\\Local\\Microsoft\\Windows\\Temporary Internet Files\\Content.IE5\\BPP1433T\\Lead Retrieval Fact Sheet  August 2014docx..docx"</w:instrText>
                              </w:r>
                            </w:ins>
                            <w:del w:id="22" w:author="Karen BHAVNANI (MCI Geneva)" w:date="2014-11-24T17:37:00Z">
                              <w:r w:rsidDel="00CE31D5">
                                <w:delInstrText xml:space="preserve"> HYPERLINK "Lead%20Retrieval%20Fact%20Sheet%20%20August%202014docx..docx" </w:delInstrText>
                              </w:r>
                            </w:del>
                            <w:ins w:id="23" w:author="Karen BHAVNANI (MCI Geneva)" w:date="2014-11-24T17:37:00Z"/>
                            <w:r>
                              <w:fldChar w:fldCharType="separate"/>
                            </w:r>
                            <w:r w:rsidR="00ED1CEE">
                              <w:rPr>
                                <w:rStyle w:val="Hyperlink"/>
                                <w:rFonts w:ascii="HelveticaNeue" w:hAnsi="HelveticaNeue"/>
                                <w:b/>
                                <w:color w:val="FFFFFF" w:themeColor="background1"/>
                                <w:sz w:val="28"/>
                                <w:szCs w:val="28"/>
                                <w:u w:val="none"/>
                                <w:lang w:val="fr-CH"/>
                              </w:rPr>
                              <w:t>St</w:t>
                            </w:r>
                            <w:r w:rsidR="00ED1CEE" w:rsidRPr="00ED1CEE">
                              <w:rPr>
                                <w:rStyle w:val="Hyperlink"/>
                                <w:rFonts w:ascii="HelveticaNeue" w:hAnsi="HelveticaNeue"/>
                                <w:b/>
                                <w:color w:val="FFFFFF" w:themeColor="background1"/>
                                <w:sz w:val="28"/>
                                <w:szCs w:val="28"/>
                                <w:u w:val="none"/>
                                <w:lang w:val="fr-CH"/>
                              </w:rPr>
                              <w:t>a</w:t>
                            </w:r>
                            <w:r w:rsidR="00ED1CEE">
                              <w:rPr>
                                <w:rStyle w:val="Hyperlink"/>
                                <w:rFonts w:ascii="HelveticaNeue" w:hAnsi="HelveticaNeue"/>
                                <w:b/>
                                <w:color w:val="FFFFFF" w:themeColor="background1"/>
                                <w:sz w:val="28"/>
                                <w:szCs w:val="28"/>
                                <w:u w:val="none"/>
                                <w:lang w:val="fr-CH"/>
                              </w:rPr>
                              <w:t>r</w:t>
                            </w:r>
                            <w:r w:rsidR="00ED1CEE" w:rsidRPr="00ED1CEE">
                              <w:rPr>
                                <w:rStyle w:val="Hyperlink"/>
                                <w:rFonts w:ascii="HelveticaNeue" w:hAnsi="HelveticaNeue"/>
                                <w:b/>
                                <w:color w:val="FFFFFF" w:themeColor="background1"/>
                                <w:sz w:val="28"/>
                                <w:szCs w:val="28"/>
                                <w:u w:val="none"/>
                                <w:lang w:val="fr-CH"/>
                              </w:rPr>
                              <w:t>t Order Form</w:t>
                            </w:r>
                            <w:r>
                              <w:rPr>
                                <w:rStyle w:val="Hyperlink"/>
                                <w:rFonts w:ascii="HelveticaNeue" w:hAnsi="HelveticaNeue"/>
                                <w:b/>
                                <w:color w:val="FFFFFF" w:themeColor="background1"/>
                                <w:sz w:val="28"/>
                                <w:szCs w:val="28"/>
                                <w:u w:val="none"/>
                                <w:lang w:val="fr-CH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34" style="position:absolute;margin-left:94.55pt;margin-top:26.55pt;width:164.25pt;height:40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" fillcolor="#c00000" strokecolor="#bfbfbf" strokeweight="2pt">
                <v:shadow on="t" type="perspective" color="black" opacity="26214f" offset="0,0" matrix="66847f,,,66847f"/>
                <v:textbox>
                  <w:txbxContent>
                    <w:p w:rsidR="008D0E9D" w:rsidRPr="00ED1CEE" w:rsidRDefault="00CE31D5" w:rsidP="008D0E9D">
                      <w:pPr>
                        <w:jc w:val="center"/>
                        <w:rPr>
                          <w:rFonts w:ascii="HelveticaNeue" w:hAnsi="HelveticaNeue"/>
                          <w:b/>
                          <w:color w:val="FFFFFF" w:themeColor="background1"/>
                          <w:sz w:val="28"/>
                          <w:szCs w:val="28"/>
                          <w:lang w:val="fr-CH"/>
                        </w:rPr>
                      </w:pPr>
                      <w:r>
                        <w:fldChar w:fldCharType="begin"/>
                      </w:r>
                      <w:ins w:id="24" w:author="Karen BHAVNANI (MCI Geneva)" w:date="2014-11-24T17:37:00Z">
                        <w:r>
                          <w:instrText>HYPERLINK "D:\\Users\\karen.bhavnani\\AppData\\Local\\Microsoft\\Windows\\Temporary Internet Files\\Content.IE5\\BPP1433T\\Lead Retrieval Fact Sheet  August 2014docx..docx"</w:instrText>
                        </w:r>
                      </w:ins>
                      <w:del w:id="25" w:author="Karen BHAVNANI (MCI Geneva)" w:date="2014-11-24T17:37:00Z">
                        <w:r w:rsidDel="00CE31D5">
                          <w:delInstrText xml:space="preserve"> HYPERLINK "Lead%20Retrieval%20Fact%20Sheet%20%20August%202014docx..docx" </w:delInstrText>
                        </w:r>
                      </w:del>
                      <w:ins w:id="26" w:author="Karen BHAVNANI (MCI Geneva)" w:date="2014-11-24T17:37:00Z"/>
                      <w:r>
                        <w:fldChar w:fldCharType="separate"/>
                      </w:r>
                      <w:r w:rsidR="00ED1CEE">
                        <w:rPr>
                          <w:rStyle w:val="Hyperlink"/>
                          <w:rFonts w:ascii="HelveticaNeue" w:hAnsi="HelveticaNeue"/>
                          <w:b/>
                          <w:color w:val="FFFFFF" w:themeColor="background1"/>
                          <w:sz w:val="28"/>
                          <w:szCs w:val="28"/>
                          <w:u w:val="none"/>
                          <w:lang w:val="fr-CH"/>
                        </w:rPr>
                        <w:t>St</w:t>
                      </w:r>
                      <w:r w:rsidR="00ED1CEE" w:rsidRPr="00ED1CEE">
                        <w:rPr>
                          <w:rStyle w:val="Hyperlink"/>
                          <w:rFonts w:ascii="HelveticaNeue" w:hAnsi="HelveticaNeue"/>
                          <w:b/>
                          <w:color w:val="FFFFFF" w:themeColor="background1"/>
                          <w:sz w:val="28"/>
                          <w:szCs w:val="28"/>
                          <w:u w:val="none"/>
                          <w:lang w:val="fr-CH"/>
                        </w:rPr>
                        <w:t>a</w:t>
                      </w:r>
                      <w:r w:rsidR="00ED1CEE">
                        <w:rPr>
                          <w:rStyle w:val="Hyperlink"/>
                          <w:rFonts w:ascii="HelveticaNeue" w:hAnsi="HelveticaNeue"/>
                          <w:b/>
                          <w:color w:val="FFFFFF" w:themeColor="background1"/>
                          <w:sz w:val="28"/>
                          <w:szCs w:val="28"/>
                          <w:u w:val="none"/>
                          <w:lang w:val="fr-CH"/>
                        </w:rPr>
                        <w:t>r</w:t>
                      </w:r>
                      <w:r w:rsidR="00ED1CEE" w:rsidRPr="00ED1CEE">
                        <w:rPr>
                          <w:rStyle w:val="Hyperlink"/>
                          <w:rFonts w:ascii="HelveticaNeue" w:hAnsi="HelveticaNeue"/>
                          <w:b/>
                          <w:color w:val="FFFFFF" w:themeColor="background1"/>
                          <w:sz w:val="28"/>
                          <w:szCs w:val="28"/>
                          <w:u w:val="none"/>
                          <w:lang w:val="fr-CH"/>
                        </w:rPr>
                        <w:t>t Order Form</w:t>
                      </w:r>
                      <w:r>
                        <w:rPr>
                          <w:rStyle w:val="Hyperlink"/>
                          <w:rFonts w:ascii="HelveticaNeue" w:hAnsi="HelveticaNeue"/>
                          <w:b/>
                          <w:color w:val="FFFFFF" w:themeColor="background1"/>
                          <w:sz w:val="28"/>
                          <w:szCs w:val="28"/>
                          <w:u w:val="none"/>
                          <w:lang w:val="fr-CH"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  <w:r w:rsidR="008D0E9D" w:rsidRPr="00B266C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91440" distB="91440" distL="114300" distR="114300" simplePos="0" relativeHeight="251766784" behindDoc="0" locked="0" layoutInCell="0" allowOverlap="1" wp14:anchorId="2CF7295A" wp14:editId="20FA33AB">
                <wp:simplePos x="0" y="0"/>
                <wp:positionH relativeFrom="margin">
                  <wp:posOffset>-486410</wp:posOffset>
                </wp:positionH>
                <wp:positionV relativeFrom="margin">
                  <wp:posOffset>4994275</wp:posOffset>
                </wp:positionV>
                <wp:extent cx="3629025" cy="1737360"/>
                <wp:effectExtent l="38100" t="38100" r="142875" b="110490"/>
                <wp:wrapSquare wrapText="bothSides"/>
                <wp:docPr id="357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629025" cy="1737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DB41E2" w:rsidRPr="00EF63E8" w:rsidRDefault="00DB41E2" w:rsidP="00DB41E2">
                            <w:pPr>
                              <w:spacing w:after="0" w:line="240" w:lineRule="auto"/>
                              <w:rPr>
                                <w:rFonts w:ascii="HelveticaNeue" w:hAnsi="HelveticaNeue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F63E8">
                              <w:rPr>
                                <w:rFonts w:ascii="HelveticaNeue" w:hAnsi="HelveticaNeue" w:cstheme="minorHAnsi"/>
                                <w:b/>
                                <w:sz w:val="24"/>
                                <w:szCs w:val="24"/>
                              </w:rPr>
                              <w:t>Other Value Services available at cost:</w:t>
                            </w:r>
                          </w:p>
                          <w:p w:rsidR="00DB41E2" w:rsidRPr="002827B8" w:rsidRDefault="00DB41E2" w:rsidP="00454554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827B8">
                              <w:rPr>
                                <w:rFonts w:ascii="HelveticaNeue" w:hAnsi="HelveticaNeue" w:cs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Shipment or transport of devices</w:t>
                            </w:r>
                          </w:p>
                          <w:p w:rsidR="00DB41E2" w:rsidRDefault="00DB41E2" w:rsidP="00454554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Neue" w:hAnsi="HelveticaNeue" w:cs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Hostess for on-site</w:t>
                            </w:r>
                          </w:p>
                          <w:p w:rsidR="00683E3C" w:rsidRPr="002827B8" w:rsidRDefault="00683E3C" w:rsidP="00454554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DB41E2" w:rsidRPr="00445234" w:rsidRDefault="00DB41E2" w:rsidP="00DB41E2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32" style="position:absolute;margin-left:-38.3pt;margin-top:393.25pt;width:285.75pt;height:136.8pt;flip:x;z-index:25176678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" o:allowincell="f" fillcolor="#d8d8d8 [2732]" strokecolor="#7f7f7f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DB41E2" w:rsidRPr="00EF63E8" w:rsidRDefault="00DB41E2" w:rsidP="00DB41E2">
                      <w:pPr>
                        <w:spacing w:after="0" w:line="240" w:lineRule="auto"/>
                        <w:rPr>
                          <w:rFonts w:ascii="HelveticaNeue" w:hAnsi="HelveticaNeue" w:cstheme="minorHAnsi"/>
                          <w:b/>
                          <w:sz w:val="24"/>
                          <w:szCs w:val="24"/>
                        </w:rPr>
                      </w:pPr>
                      <w:r w:rsidRPr="00EF63E8">
                        <w:rPr>
                          <w:rFonts w:ascii="HelveticaNeue" w:hAnsi="HelveticaNeue" w:cstheme="minorHAnsi"/>
                          <w:b/>
                          <w:sz w:val="24"/>
                          <w:szCs w:val="24"/>
                        </w:rPr>
                        <w:t>Other Value Services available at cost:</w:t>
                      </w:r>
                    </w:p>
                    <w:p w:rsidR="00DB41E2" w:rsidRPr="002827B8" w:rsidRDefault="00DB41E2" w:rsidP="00454554">
                      <w:pPr>
                        <w:spacing w:after="0" w:line="240" w:lineRule="auto"/>
                        <w:jc w:val="center"/>
                        <w:rPr>
                          <w:rFonts w:ascii="HelveticaNeue" w:hAnsi="HelveticaNeue" w:cs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827B8">
                        <w:rPr>
                          <w:rFonts w:ascii="HelveticaNeue" w:hAnsi="HelveticaNeue" w:cs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  <w:t>Shipment or transport of devices</w:t>
                      </w:r>
                    </w:p>
                    <w:p w:rsidR="00DB41E2" w:rsidRDefault="00DB41E2" w:rsidP="00454554">
                      <w:pPr>
                        <w:spacing w:after="0" w:line="240" w:lineRule="auto"/>
                        <w:jc w:val="center"/>
                        <w:rPr>
                          <w:rFonts w:ascii="HelveticaNeue" w:hAnsi="HelveticaNeue" w:cs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HelveticaNeue" w:hAnsi="HelveticaNeue" w:cs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  <w:t>Hostess for on-site</w:t>
                      </w:r>
                    </w:p>
                    <w:p w:rsidR="00683E3C" w:rsidRPr="002827B8" w:rsidRDefault="00683E3C" w:rsidP="00454554">
                      <w:pPr>
                        <w:spacing w:after="0" w:line="240" w:lineRule="auto"/>
                        <w:jc w:val="center"/>
                        <w:rPr>
                          <w:rFonts w:ascii="HelveticaNeue" w:hAnsi="HelveticaNeue" w:cs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DB41E2" w:rsidRPr="00445234" w:rsidRDefault="00DB41E2" w:rsidP="00DB41E2">
                      <w:pPr>
                        <w:jc w:val="center"/>
                        <w:rPr>
                          <w:b/>
                          <w:color w:val="4F81BD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8D0E9D" w:rsidRPr="00B266CA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91440" distB="91440" distL="114300" distR="114300" simplePos="0" relativeHeight="251778048" behindDoc="0" locked="0" layoutInCell="0" allowOverlap="1" wp14:anchorId="399CF605" wp14:editId="559701EB">
                <wp:simplePos x="0" y="0"/>
                <wp:positionH relativeFrom="margin">
                  <wp:posOffset>3866515</wp:posOffset>
                </wp:positionH>
                <wp:positionV relativeFrom="margin">
                  <wp:posOffset>5003800</wp:posOffset>
                </wp:positionV>
                <wp:extent cx="3629025" cy="1737360"/>
                <wp:effectExtent l="38100" t="38100" r="142875" b="110490"/>
                <wp:wrapSquare wrapText="bothSides"/>
                <wp:docPr id="10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629025" cy="173736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9050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8D0E9D" w:rsidRPr="00EF63E8" w:rsidRDefault="008D0E9D" w:rsidP="008D0E9D">
                            <w:pPr>
                              <w:spacing w:after="0" w:line="240" w:lineRule="auto"/>
                              <w:rPr>
                                <w:rFonts w:ascii="HelveticaNeue" w:hAnsi="HelveticaNeue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F63E8">
                              <w:rPr>
                                <w:rFonts w:ascii="HelveticaNeue" w:hAnsi="HelveticaNeue" w:cstheme="minorHAnsi"/>
                                <w:b/>
                                <w:sz w:val="24"/>
                                <w:szCs w:val="24"/>
                              </w:rPr>
                              <w:t>Other Value Services available at cost:</w:t>
                            </w:r>
                          </w:p>
                          <w:p w:rsidR="008D0E9D" w:rsidRPr="002827B8" w:rsidRDefault="008D0E9D" w:rsidP="008D0E9D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827B8">
                              <w:rPr>
                                <w:rFonts w:ascii="HelveticaNeue" w:hAnsi="HelveticaNeue" w:cs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Shipment or transport of devices</w:t>
                            </w:r>
                          </w:p>
                          <w:p w:rsidR="008D0E9D" w:rsidRDefault="00040343" w:rsidP="008D0E9D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Neue" w:hAnsi="HelveticaNeue" w:cs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On-site management at </w:t>
                            </w:r>
                            <w:r w:rsidR="008D0E9D">
                              <w:rPr>
                                <w:rFonts w:ascii="HelveticaNeue" w:hAnsi="HelveticaNeue" w:cs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1000 £/day</w:t>
                            </w:r>
                          </w:p>
                          <w:p w:rsidR="008D0E9D" w:rsidRPr="002827B8" w:rsidRDefault="008D0E9D" w:rsidP="008D0E9D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8D0E9D" w:rsidRPr="00445234" w:rsidRDefault="008D0E9D" w:rsidP="008D0E9D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36" style="position:absolute;margin-left:304.45pt;margin-top:394pt;width:285.75pt;height:136.8pt;flip:x;z-index:25177804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" o:allowincell="f" fillcolor="#d9d9d9" strokecolor="#7f7f7f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8D0E9D" w:rsidRPr="00EF63E8" w:rsidRDefault="008D0E9D" w:rsidP="008D0E9D">
                      <w:pPr>
                        <w:spacing w:after="0" w:line="240" w:lineRule="auto"/>
                        <w:rPr>
                          <w:rFonts w:ascii="HelveticaNeue" w:hAnsi="HelveticaNeue" w:cstheme="minorHAnsi"/>
                          <w:b/>
                          <w:sz w:val="24"/>
                          <w:szCs w:val="24"/>
                        </w:rPr>
                      </w:pPr>
                      <w:r w:rsidRPr="00EF63E8">
                        <w:rPr>
                          <w:rFonts w:ascii="HelveticaNeue" w:hAnsi="HelveticaNeue" w:cstheme="minorHAnsi"/>
                          <w:b/>
                          <w:sz w:val="24"/>
                          <w:szCs w:val="24"/>
                        </w:rPr>
                        <w:t>Other Value Services available at cost:</w:t>
                      </w:r>
                    </w:p>
                    <w:p w:rsidR="008D0E9D" w:rsidRPr="002827B8" w:rsidRDefault="008D0E9D" w:rsidP="008D0E9D">
                      <w:pPr>
                        <w:spacing w:after="0" w:line="240" w:lineRule="auto"/>
                        <w:jc w:val="center"/>
                        <w:rPr>
                          <w:rFonts w:ascii="HelveticaNeue" w:hAnsi="HelveticaNeue" w:cs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827B8">
                        <w:rPr>
                          <w:rFonts w:ascii="HelveticaNeue" w:hAnsi="HelveticaNeue" w:cs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  <w:t>Shipment or transport of devices</w:t>
                      </w:r>
                    </w:p>
                    <w:p w:rsidR="008D0E9D" w:rsidRDefault="00040343" w:rsidP="008D0E9D">
                      <w:pPr>
                        <w:spacing w:after="0" w:line="240" w:lineRule="auto"/>
                        <w:jc w:val="center"/>
                        <w:rPr>
                          <w:rFonts w:ascii="HelveticaNeue" w:hAnsi="HelveticaNeue" w:cs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HelveticaNeue" w:hAnsi="HelveticaNeue" w:cs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On-site management at </w:t>
                      </w:r>
                      <w:r w:rsidR="008D0E9D">
                        <w:rPr>
                          <w:rFonts w:ascii="HelveticaNeue" w:hAnsi="HelveticaNeue" w:cs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  <w:t>1000 £/day</w:t>
                      </w:r>
                    </w:p>
                    <w:p w:rsidR="008D0E9D" w:rsidRPr="002827B8" w:rsidRDefault="008D0E9D" w:rsidP="008D0E9D">
                      <w:pPr>
                        <w:spacing w:after="0" w:line="240" w:lineRule="auto"/>
                        <w:jc w:val="center"/>
                        <w:rPr>
                          <w:rFonts w:ascii="HelveticaNeue" w:hAnsi="HelveticaNeue" w:cs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8D0E9D" w:rsidRPr="00445234" w:rsidRDefault="008D0E9D" w:rsidP="008D0E9D">
                      <w:pPr>
                        <w:jc w:val="center"/>
                        <w:rPr>
                          <w:b/>
                          <w:color w:val="4F81BD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B266CA" w:rsidRPr="00B266CA" w:rsidRDefault="00B266CA" w:rsidP="00B266CA">
      <w:pPr>
        <w:rPr>
          <w:rFonts w:cstheme="minorHAnsi"/>
          <w:sz w:val="24"/>
          <w:szCs w:val="24"/>
          <w:lang w:eastAsia="en-GB"/>
        </w:rPr>
      </w:pPr>
    </w:p>
    <w:p w:rsidR="00F5544A" w:rsidDel="00B724F0" w:rsidRDefault="00B609C7" w:rsidP="00A53D74">
      <w:pPr>
        <w:rPr>
          <w:del w:id="27" w:author="Ravinder Bhavnani" w:date="2014-11-24T08:50:00Z"/>
          <w:rFonts w:ascii="HelveticaNeue" w:hAnsi="HelveticaNeue" w:cstheme="minorHAnsi"/>
          <w:sz w:val="24"/>
          <w:szCs w:val="24"/>
          <w:lang w:val="en-US"/>
        </w:rPr>
      </w:pPr>
      <w:del w:id="28" w:author="Ravinder Bhavnani" w:date="2014-11-24T08:50:00Z">
        <w:r w:rsidRPr="00045010" w:rsidDel="00B724F0">
          <w:rPr>
            <w:rFonts w:ascii="HelveticaNeue" w:hAnsi="HelveticaNeue" w:cstheme="minorHAnsi"/>
            <w:noProof/>
            <w:color w:val="FFFFFF" w:themeColor="background1"/>
            <w:sz w:val="24"/>
            <w:szCs w:val="24"/>
            <w:lang w:eastAsia="en-GB"/>
            <w:rPrChange w:id="29">
              <w:rPr>
                <w:noProof/>
                <w:lang w:eastAsia="en-GB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68832" behindDoc="0" locked="0" layoutInCell="1" allowOverlap="1" wp14:anchorId="1D3187FD" wp14:editId="103AB2CE">
                  <wp:simplePos x="0" y="0"/>
                  <wp:positionH relativeFrom="column">
                    <wp:posOffset>-6562090</wp:posOffset>
                  </wp:positionH>
                  <wp:positionV relativeFrom="paragraph">
                    <wp:posOffset>464820</wp:posOffset>
                  </wp:positionV>
                  <wp:extent cx="1743075" cy="457200"/>
                  <wp:effectExtent l="95250" t="76200" r="123825" b="95250"/>
                  <wp:wrapNone/>
                  <wp:docPr id="358" name="Rectangle 35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743075" cy="4572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41E2" w:rsidRPr="00045010" w:rsidRDefault="00DB41E2" w:rsidP="00DB41E2">
                              <w:pPr>
                                <w:jc w:val="center"/>
                                <w:rPr>
                                  <w:rFonts w:ascii="HelveticaNeue" w:hAnsi="HelveticaNeue"/>
                                  <w:b/>
                                  <w:sz w:val="24"/>
                                  <w:szCs w:val="24"/>
                                  <w:lang w:val="fr-CH"/>
                                </w:rPr>
                              </w:pPr>
                              <w:r w:rsidRPr="00045010">
                                <w:rPr>
                                  <w:rFonts w:ascii="HelveticaNeue" w:hAnsi="HelveticaNeue"/>
                                  <w:b/>
                                  <w:sz w:val="24"/>
                                  <w:szCs w:val="24"/>
                                  <w:lang w:val="fr-CH"/>
                                </w:rPr>
                                <w:t>Start Order Form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mv="urn:schemas-microsoft-com:mac:vml" xmlns:mo="http://schemas.microsoft.com/office/mac/office/2008/main">
              <w:pict>
                <v:rect id="Rectangle 358" o:spid="_x0000_s1036" style="position:absolute;margin-left:-516.7pt;margin-top:36.6pt;width:137.25pt;height:3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" fillcolor="#c00000" strokecolor="#bfbfbf [2412]" strokeweight="2pt">
                  <v:shadow on="t" type="perspective" color="black" opacity="26214f" offset="0,0" matrix="66847f,,,66847f"/>
                  <v:textbox>
                    <w:txbxContent>
                      <w:p w:rsidR="00DB41E2" w:rsidRPr="00045010" w:rsidRDefault="00DB41E2" w:rsidP="00DB41E2">
                        <w:pPr>
                          <w:jc w:val="center"/>
                          <w:rPr>
                            <w:rFonts w:ascii="HelveticaNeue" w:hAnsi="HelveticaNeue"/>
                            <w:b/>
                            <w:sz w:val="24"/>
                            <w:szCs w:val="24"/>
                            <w:lang w:val="fr-CH"/>
                          </w:rPr>
                        </w:pPr>
                        <w:r w:rsidRPr="00045010">
                          <w:rPr>
                            <w:rFonts w:ascii="HelveticaNeue" w:hAnsi="HelveticaNeue"/>
                            <w:b/>
                            <w:sz w:val="24"/>
                            <w:szCs w:val="24"/>
                            <w:lang w:val="fr-CH"/>
                          </w:rPr>
                          <w:t xml:space="preserve">Start </w:t>
                        </w:r>
                        <w:proofErr w:type="spellStart"/>
                        <w:r w:rsidRPr="00045010">
                          <w:rPr>
                            <w:rFonts w:ascii="HelveticaNeue" w:hAnsi="HelveticaNeue"/>
                            <w:b/>
                            <w:sz w:val="24"/>
                            <w:szCs w:val="24"/>
                            <w:lang w:val="fr-CH"/>
                          </w:rPr>
                          <w:t>Order</w:t>
                        </w:r>
                        <w:proofErr w:type="spellEnd"/>
                        <w:r w:rsidRPr="00045010">
                          <w:rPr>
                            <w:rFonts w:ascii="HelveticaNeue" w:hAnsi="HelveticaNeue"/>
                            <w:b/>
                            <w:sz w:val="24"/>
                            <w:szCs w:val="24"/>
                            <w:lang w:val="fr-CH"/>
                          </w:rPr>
                          <w:t xml:space="preserve"> </w:t>
                        </w:r>
                        <w:proofErr w:type="spellStart"/>
                        <w:r w:rsidRPr="00045010">
                          <w:rPr>
                            <w:rFonts w:ascii="HelveticaNeue" w:hAnsi="HelveticaNeue"/>
                            <w:b/>
                            <w:sz w:val="24"/>
                            <w:szCs w:val="24"/>
                            <w:lang w:val="fr-CH"/>
                          </w:rPr>
                          <w:t>Form</w:t>
                        </w:r>
                        <w:proofErr w:type="spellEnd"/>
                      </w:p>
                    </w:txbxContent>
                  </v:textbox>
                </v:rect>
              </w:pict>
            </mc:Fallback>
          </mc:AlternateContent>
        </w:r>
        <w:r w:rsidR="00DB41E2" w:rsidRPr="00045010" w:rsidDel="00B724F0">
          <w:rPr>
            <w:rFonts w:ascii="HelveticaNeue" w:hAnsi="HelveticaNeue" w:cstheme="minorHAnsi"/>
            <w:noProof/>
            <w:color w:val="FFFFFF" w:themeColor="background1"/>
            <w:sz w:val="24"/>
            <w:szCs w:val="24"/>
            <w:lang w:eastAsia="en-GB"/>
            <w:rPrChange w:id="30">
              <w:rPr>
                <w:noProof/>
                <w:lang w:eastAsia="en-GB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62688" behindDoc="0" locked="0" layoutInCell="1" allowOverlap="1" wp14:anchorId="36EA3DA9" wp14:editId="534C5868">
                  <wp:simplePos x="0" y="0"/>
                  <wp:positionH relativeFrom="column">
                    <wp:posOffset>-6562090</wp:posOffset>
                  </wp:positionH>
                  <wp:positionV relativeFrom="paragraph">
                    <wp:posOffset>483870</wp:posOffset>
                  </wp:positionV>
                  <wp:extent cx="1743075" cy="457200"/>
                  <wp:effectExtent l="95250" t="76200" r="123825" b="95250"/>
                  <wp:wrapNone/>
                  <wp:docPr id="20" name="Rectangle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743075" cy="4572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45010" w:rsidRPr="00045010" w:rsidRDefault="00045010" w:rsidP="00045010">
                              <w:pPr>
                                <w:jc w:val="center"/>
                                <w:rPr>
                                  <w:rFonts w:ascii="HelveticaNeue" w:hAnsi="HelveticaNeue"/>
                                  <w:b/>
                                  <w:sz w:val="24"/>
                                  <w:szCs w:val="24"/>
                                  <w:lang w:val="fr-CH"/>
                                </w:rPr>
                              </w:pPr>
                              <w:r w:rsidRPr="00045010">
                                <w:rPr>
                                  <w:rFonts w:ascii="HelveticaNeue" w:hAnsi="HelveticaNeue"/>
                                  <w:b/>
                                  <w:sz w:val="24"/>
                                  <w:szCs w:val="24"/>
                                  <w:lang w:val="fr-CH"/>
                                </w:rPr>
                                <w:t>Start Order Form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mv="urn:schemas-microsoft-com:mac:vml" xmlns:mo="http://schemas.microsoft.com/office/mac/office/2008/main">
              <w:pict>
                <v:rect id="Rectangle 20" o:spid="_x0000_s1036" style="position:absolute;margin-left:-516.7pt;margin-top:38.1pt;width:137.25pt;height:3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" fillcolor="#c00000" strokecolor="#bfbfbf [2412]" strokeweight="2pt">
                  <v:shadow on="t" type="perspective" color="black" opacity="26214f" offset="0,0" matrix="66847f,,,66847f"/>
                  <v:textbox>
                    <w:txbxContent>
                      <w:p w:rsidR="00045010" w:rsidRPr="00045010" w:rsidRDefault="00045010" w:rsidP="00045010">
                        <w:pPr>
                          <w:jc w:val="center"/>
                          <w:rPr>
                            <w:rFonts w:ascii="HelveticaNeue" w:hAnsi="HelveticaNeue"/>
                            <w:b/>
                            <w:sz w:val="24"/>
                            <w:szCs w:val="24"/>
                            <w:lang w:val="fr-CH"/>
                          </w:rPr>
                        </w:pPr>
                        <w:r w:rsidRPr="00045010">
                          <w:rPr>
                            <w:rFonts w:ascii="HelveticaNeue" w:hAnsi="HelveticaNeue"/>
                            <w:b/>
                            <w:sz w:val="24"/>
                            <w:szCs w:val="24"/>
                            <w:lang w:val="fr-CH"/>
                          </w:rPr>
                          <w:t xml:space="preserve">Start </w:t>
                        </w:r>
                        <w:proofErr w:type="spellStart"/>
                        <w:r w:rsidRPr="00045010">
                          <w:rPr>
                            <w:rFonts w:ascii="HelveticaNeue" w:hAnsi="HelveticaNeue"/>
                            <w:b/>
                            <w:sz w:val="24"/>
                            <w:szCs w:val="24"/>
                            <w:lang w:val="fr-CH"/>
                          </w:rPr>
                          <w:t>Order</w:t>
                        </w:r>
                        <w:proofErr w:type="spellEnd"/>
                        <w:r w:rsidRPr="00045010">
                          <w:rPr>
                            <w:rFonts w:ascii="HelveticaNeue" w:hAnsi="HelveticaNeue"/>
                            <w:b/>
                            <w:sz w:val="24"/>
                            <w:szCs w:val="24"/>
                            <w:lang w:val="fr-CH"/>
                          </w:rPr>
                          <w:t xml:space="preserve"> </w:t>
                        </w:r>
                        <w:proofErr w:type="spellStart"/>
                        <w:r w:rsidRPr="00045010">
                          <w:rPr>
                            <w:rFonts w:ascii="HelveticaNeue" w:hAnsi="HelveticaNeue"/>
                            <w:b/>
                            <w:sz w:val="24"/>
                            <w:szCs w:val="24"/>
                            <w:lang w:val="fr-CH"/>
                          </w:rPr>
                          <w:t>Form</w:t>
                        </w:r>
                        <w:proofErr w:type="spellEnd"/>
                      </w:p>
                    </w:txbxContent>
                  </v:textbox>
                </v:rect>
              </w:pict>
            </mc:Fallback>
          </mc:AlternateContent>
        </w:r>
        <w:r w:rsidR="00B266CA" w:rsidDel="00B724F0">
          <w:rPr>
            <w:rFonts w:ascii="HelveticaNeue" w:hAnsi="HelveticaNeue" w:cstheme="minorHAnsi"/>
            <w:sz w:val="24"/>
            <w:szCs w:val="24"/>
            <w:lang w:val="en-US"/>
          </w:rPr>
          <w:br w:type="page"/>
        </w:r>
      </w:del>
    </w:p>
    <w:p w:rsidR="001A3C2C" w:rsidRPr="009666A2" w:rsidRDefault="001A3C2C" w:rsidP="001A3C2C">
      <w:pPr>
        <w:spacing w:after="0"/>
        <w:ind w:hanging="81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tbl>
      <w:tblPr>
        <w:tblStyle w:val="TableGrid21"/>
        <w:tblpPr w:leftFromText="180" w:rightFromText="180" w:horzAnchor="margin" w:tblpY="1725"/>
        <w:tblW w:w="13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4"/>
        <w:gridCol w:w="854"/>
        <w:gridCol w:w="1166"/>
        <w:gridCol w:w="904"/>
        <w:gridCol w:w="1312"/>
        <w:gridCol w:w="938"/>
        <w:gridCol w:w="1330"/>
      </w:tblGrid>
      <w:tr w:rsidR="000B2B85" w:rsidRPr="000B2B85" w:rsidTr="00584EB3">
        <w:trPr>
          <w:gridBefore w:val="1"/>
          <w:wBefore w:w="7444" w:type="dxa"/>
          <w:trHeight w:val="2081"/>
        </w:trPr>
        <w:tc>
          <w:tcPr>
            <w:tcW w:w="2020" w:type="dxa"/>
            <w:gridSpan w:val="2"/>
          </w:tcPr>
          <w:p w:rsidR="000B2B85" w:rsidRPr="000B2B85" w:rsidRDefault="000B2B85" w:rsidP="00584EB3">
            <w:pPr>
              <w:rPr>
                <w:rFonts w:ascii="Calibri" w:hAnsi="Calibri" w:cs="Calibri"/>
                <w:lang w:eastAsia="en-GB"/>
              </w:rPr>
            </w:pPr>
            <w:r w:rsidRPr="000B2B85">
              <w:rPr>
                <w:rFonts w:ascii="Calibri" w:hAnsi="Calibri" w:cs="Calibri"/>
                <w:noProof/>
                <w:lang w:eastAsia="en-GB"/>
              </w:rPr>
              <w:drawing>
                <wp:anchor distT="0" distB="0" distL="114300" distR="114300" simplePos="0" relativeHeight="251764736" behindDoc="1" locked="0" layoutInCell="1" allowOverlap="1" wp14:anchorId="32E869B8" wp14:editId="192C8CD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-1270</wp:posOffset>
                  </wp:positionV>
                  <wp:extent cx="1420495" cy="1200150"/>
                  <wp:effectExtent l="0" t="0" r="8255" b="0"/>
                  <wp:wrapTight wrapText="bothSides">
                    <wp:wrapPolygon edited="0">
                      <wp:start x="0" y="0"/>
                      <wp:lineTo x="0" y="21257"/>
                      <wp:lineTo x="21436" y="21257"/>
                      <wp:lineTo x="21436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049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16" w:type="dxa"/>
            <w:gridSpan w:val="2"/>
            <w:tcBorders>
              <w:left w:val="nil"/>
            </w:tcBorders>
            <w:shd w:val="clear" w:color="auto" w:fill="auto"/>
          </w:tcPr>
          <w:p w:rsidR="000B2B85" w:rsidRPr="000B2B85" w:rsidRDefault="000B2B85" w:rsidP="00584EB3">
            <w:pPr>
              <w:spacing w:after="200" w:line="276" w:lineRule="auto"/>
              <w:jc w:val="right"/>
              <w:rPr>
                <w:rFonts w:ascii="Calibri" w:hAnsi="Calibri" w:cs="Calibri"/>
                <w:lang w:eastAsia="en-GB"/>
              </w:rPr>
            </w:pPr>
            <w:r w:rsidRPr="000B2B85">
              <w:rPr>
                <w:rFonts w:ascii="Calibri" w:hAnsi="Calibri" w:cs="Calibri"/>
                <w:noProof/>
                <w:lang w:eastAsia="en-GB"/>
              </w:rPr>
              <w:drawing>
                <wp:inline distT="0" distB="0" distL="0" distR="0" wp14:anchorId="5D22E0A7" wp14:editId="1E113F63">
                  <wp:extent cx="1266825" cy="1202844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237" cy="1207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left w:val="nil"/>
            </w:tcBorders>
            <w:shd w:val="clear" w:color="auto" w:fill="auto"/>
          </w:tcPr>
          <w:p w:rsidR="000B2B85" w:rsidRPr="000B2B85" w:rsidRDefault="000B2B85" w:rsidP="00584EB3">
            <w:pPr>
              <w:spacing w:after="200" w:line="276" w:lineRule="auto"/>
              <w:jc w:val="right"/>
              <w:rPr>
                <w:rFonts w:ascii="Calibri" w:hAnsi="Calibri" w:cs="Calibri"/>
                <w:lang w:eastAsia="en-GB"/>
              </w:rPr>
            </w:pPr>
            <w:r w:rsidRPr="000B2B85">
              <w:rPr>
                <w:rFonts w:ascii="Calibri" w:hAnsi="Calibri" w:cs="Calibri"/>
                <w:noProof/>
                <w:lang w:eastAsia="en-GB"/>
              </w:rPr>
              <w:drawing>
                <wp:inline distT="0" distB="0" distL="0" distR="0" wp14:anchorId="16B96ED7" wp14:editId="62DDF895">
                  <wp:extent cx="1314450" cy="1248064"/>
                  <wp:effectExtent l="0" t="0" r="0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9028" cy="1252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Intuitive to Use</w:t>
            </w:r>
          </w:p>
        </w:tc>
        <w:tc>
          <w:tcPr>
            <w:tcW w:w="854" w:type="dxa"/>
            <w:vMerge w:val="restart"/>
            <w:shd w:val="clear" w:color="auto" w:fill="BFBFBF" w:themeFill="background1" w:themeFillShade="BF"/>
            <w:textDirection w:val="btLr"/>
          </w:tcPr>
          <w:p w:rsidR="0050444E" w:rsidRPr="005E2F7C" w:rsidRDefault="000B2B85" w:rsidP="00584EB3">
            <w:pPr>
              <w:ind w:left="113" w:right="113"/>
              <w:jc w:val="right"/>
              <w:rPr>
                <w:rFonts w:ascii="HelveticaNeue" w:hAnsi="HelveticaNeue" w:cstheme="minorHAnsi"/>
                <w:b/>
                <w:color w:val="FFFFFF" w:themeColor="background1"/>
                <w:sz w:val="32"/>
                <w:szCs w:val="32"/>
                <w:lang w:eastAsia="en-GB"/>
              </w:rPr>
            </w:pPr>
            <w:r w:rsidRPr="005E2F7C">
              <w:rPr>
                <w:rFonts w:ascii="HelveticaNeue" w:hAnsi="HelveticaNeue" w:cstheme="minorHAnsi"/>
                <w:b/>
                <w:color w:val="FFFFFF" w:themeColor="background1"/>
                <w:sz w:val="32"/>
                <w:szCs w:val="32"/>
                <w:lang w:eastAsia="en-GB"/>
              </w:rPr>
              <w:t>Custom Lead</w:t>
            </w:r>
            <w:r w:rsidR="0050444E" w:rsidRPr="005E2F7C">
              <w:rPr>
                <w:rFonts w:ascii="HelveticaNeue" w:hAnsi="HelveticaNeue" w:cstheme="minorHAnsi"/>
                <w:b/>
                <w:color w:val="FFFFFF" w:themeColor="background1"/>
                <w:sz w:val="32"/>
                <w:szCs w:val="32"/>
                <w:lang w:eastAsia="en-GB"/>
              </w:rPr>
              <w:t xml:space="preserve"> Qualifier</w:t>
            </w:r>
            <w:r w:rsidRPr="005E2F7C">
              <w:rPr>
                <w:rFonts w:ascii="HelveticaNeue" w:hAnsi="HelveticaNeue" w:cstheme="minorHAnsi"/>
                <w:b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50444E" w:rsidRPr="005E2F7C">
              <w:rPr>
                <w:rFonts w:ascii="HelveticaNeue" w:hAnsi="HelveticaNeue" w:cstheme="minorHAnsi"/>
                <w:b/>
                <w:color w:val="FFFFFF" w:themeColor="background1"/>
                <w:sz w:val="32"/>
                <w:szCs w:val="32"/>
                <w:lang w:eastAsia="en-GB"/>
              </w:rPr>
              <w:t>–</w:t>
            </w:r>
            <w:r w:rsidRPr="005E2F7C">
              <w:rPr>
                <w:rFonts w:ascii="HelveticaNeue" w:hAnsi="HelveticaNeue" w:cstheme="minorHAnsi"/>
                <w:b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</w:p>
          <w:p w:rsidR="000B2B85" w:rsidRPr="005E2F7C" w:rsidRDefault="000B2B85" w:rsidP="00584EB3">
            <w:pPr>
              <w:ind w:left="113" w:right="113"/>
              <w:jc w:val="right"/>
              <w:rPr>
                <w:rFonts w:ascii="HelveticaNeue" w:hAnsi="HelveticaNeue" w:cstheme="minorHAnsi"/>
                <w:b/>
                <w:color w:val="FFFFFF" w:themeColor="background1"/>
                <w:sz w:val="32"/>
                <w:szCs w:val="32"/>
                <w:lang w:eastAsia="en-GB"/>
              </w:rPr>
            </w:pPr>
            <w:r w:rsidRPr="005E2F7C">
              <w:rPr>
                <w:rFonts w:ascii="HelveticaNeue" w:hAnsi="HelveticaNeue" w:cstheme="minorHAnsi"/>
                <w:b/>
                <w:color w:val="FFFFFF" w:themeColor="background1"/>
                <w:sz w:val="32"/>
                <w:szCs w:val="32"/>
                <w:lang w:eastAsia="en-GB"/>
              </w:rPr>
              <w:t>Mini Laptop</w:t>
            </w:r>
          </w:p>
          <w:p w:rsidR="000B2B85" w:rsidRPr="000B2B85" w:rsidRDefault="000B2B85" w:rsidP="00584EB3">
            <w:pPr>
              <w:ind w:left="113" w:right="113"/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78965B18" wp14:editId="3B31A84C">
                  <wp:extent cx="152381" cy="133333"/>
                  <wp:effectExtent l="0" t="0" r="635" b="63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" w:type="dxa"/>
            <w:vMerge w:val="restart"/>
            <w:shd w:val="clear" w:color="auto" w:fill="BFBFBF" w:themeFill="background1" w:themeFillShade="BF"/>
            <w:textDirection w:val="btLr"/>
          </w:tcPr>
          <w:p w:rsidR="005E2F7C" w:rsidRDefault="005E2F7C" w:rsidP="00584EB3">
            <w:pPr>
              <w:ind w:left="120" w:right="120"/>
              <w:jc w:val="right"/>
              <w:rPr>
                <w:rFonts w:ascii="HelveticaNeue" w:hAnsi="HelveticaNeue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HelveticaNeue" w:hAnsi="HelveticaNeue"/>
                <w:b/>
                <w:color w:val="FFFFFF" w:themeColor="background1"/>
                <w:sz w:val="32"/>
                <w:szCs w:val="32"/>
              </w:rPr>
              <w:t>Smart</w:t>
            </w:r>
            <w:r w:rsidR="000B2B85" w:rsidRPr="005E2F7C">
              <w:rPr>
                <w:rFonts w:ascii="HelveticaNeue" w:hAnsi="HelveticaNeue"/>
                <w:b/>
                <w:color w:val="FFFFFF" w:themeColor="background1"/>
                <w:sz w:val="32"/>
                <w:szCs w:val="32"/>
              </w:rPr>
              <w:t xml:space="preserve"> Lead Capture</w:t>
            </w:r>
            <w:r>
              <w:rPr>
                <w:rFonts w:ascii="HelveticaNeue" w:hAnsi="HelveticaNeue"/>
                <w:b/>
                <w:color w:val="FFFFFF" w:themeColor="background1"/>
                <w:sz w:val="32"/>
                <w:szCs w:val="32"/>
              </w:rPr>
              <w:t>-</w:t>
            </w:r>
          </w:p>
          <w:p w:rsidR="000B2B85" w:rsidRPr="005E2F7C" w:rsidRDefault="005E2F7C" w:rsidP="00584EB3">
            <w:pPr>
              <w:ind w:left="120" w:right="120"/>
              <w:jc w:val="right"/>
              <w:rPr>
                <w:rFonts w:ascii="HelveticaNeue" w:hAnsi="HelveticaNeue" w:cs="Calibri"/>
                <w:i/>
                <w:sz w:val="32"/>
                <w:szCs w:val="32"/>
                <w:lang w:eastAsia="en-GB"/>
              </w:rPr>
            </w:pPr>
            <w:proofErr w:type="spellStart"/>
            <w:r>
              <w:rPr>
                <w:rFonts w:ascii="HelveticaNeue" w:hAnsi="HelveticaNeue"/>
                <w:b/>
                <w:color w:val="FFFFFF" w:themeColor="background1"/>
                <w:sz w:val="32"/>
                <w:szCs w:val="32"/>
              </w:rPr>
              <w:t>Pidion</w:t>
            </w:r>
            <w:proofErr w:type="spellEnd"/>
            <w:r>
              <w:rPr>
                <w:rFonts w:ascii="HelveticaNeue" w:hAnsi="HelveticaNeue"/>
                <w:b/>
                <w:color w:val="FFFFFF" w:themeColor="background1"/>
                <w:sz w:val="32"/>
                <w:szCs w:val="32"/>
              </w:rPr>
              <w:t xml:space="preserve"> Device</w:t>
            </w: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7B1239C2" wp14:editId="053EB2A1">
                  <wp:extent cx="152381" cy="133333"/>
                  <wp:effectExtent l="0" t="0" r="635" b="63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Merge w:val="restart"/>
            <w:shd w:val="clear" w:color="auto" w:fill="BFBFBF" w:themeFill="background1" w:themeFillShade="BF"/>
            <w:textDirection w:val="btLr"/>
          </w:tcPr>
          <w:p w:rsidR="000B2B85" w:rsidRDefault="000B2B85" w:rsidP="00584EB3">
            <w:pPr>
              <w:ind w:left="120" w:right="120"/>
              <w:jc w:val="right"/>
              <w:rPr>
                <w:rFonts w:ascii="HelveticaNeue" w:hAnsi="HelveticaNeue"/>
                <w:b/>
                <w:color w:val="FFFFFF" w:themeColor="background1"/>
                <w:sz w:val="32"/>
                <w:szCs w:val="32"/>
              </w:rPr>
            </w:pPr>
            <w:r w:rsidRPr="005E2F7C">
              <w:rPr>
                <w:rFonts w:ascii="HelveticaNeue" w:hAnsi="HelveticaNeue"/>
                <w:b/>
                <w:color w:val="FFFFFF" w:themeColor="background1"/>
                <w:sz w:val="32"/>
                <w:szCs w:val="32"/>
              </w:rPr>
              <w:t>Symposium  Pro-scanner</w:t>
            </w:r>
            <w:r w:rsidR="005E2F7C">
              <w:rPr>
                <w:rFonts w:ascii="HelveticaNeue" w:hAnsi="HelveticaNeue"/>
                <w:b/>
                <w:color w:val="FFFFFF" w:themeColor="background1"/>
                <w:sz w:val="32"/>
                <w:szCs w:val="32"/>
              </w:rPr>
              <w:t>-</w:t>
            </w:r>
          </w:p>
          <w:p w:rsidR="005E2F7C" w:rsidRPr="005E2F7C" w:rsidRDefault="005E2F7C" w:rsidP="00584EB3">
            <w:pPr>
              <w:ind w:left="120" w:right="120"/>
              <w:jc w:val="right"/>
              <w:rPr>
                <w:rFonts w:ascii="HelveticaNeue" w:hAnsi="HelveticaNeue" w:cs="Calibri"/>
                <w:i/>
                <w:sz w:val="32"/>
                <w:szCs w:val="32"/>
                <w:lang w:eastAsia="en-GB"/>
              </w:rPr>
            </w:pPr>
            <w:proofErr w:type="spellStart"/>
            <w:r>
              <w:rPr>
                <w:rFonts w:ascii="HelveticaNeue" w:hAnsi="HelveticaNeue"/>
                <w:b/>
                <w:color w:val="FFFFFF" w:themeColor="background1"/>
                <w:sz w:val="32"/>
                <w:szCs w:val="32"/>
              </w:rPr>
              <w:t>Pidion</w:t>
            </w:r>
            <w:proofErr w:type="spellEnd"/>
            <w:r>
              <w:rPr>
                <w:rFonts w:ascii="HelveticaNeue" w:hAnsi="HelveticaNeue"/>
                <w:b/>
                <w:color w:val="FFFFFF" w:themeColor="background1"/>
                <w:sz w:val="32"/>
                <w:szCs w:val="32"/>
              </w:rPr>
              <w:t xml:space="preserve"> Device</w:t>
            </w:r>
          </w:p>
        </w:tc>
        <w:tc>
          <w:tcPr>
            <w:tcW w:w="1330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5157745F" wp14:editId="23184EF5">
                  <wp:extent cx="152381" cy="133333"/>
                  <wp:effectExtent l="0" t="0" r="635" b="63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Reliable new generation device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7699DCCD" wp14:editId="07B88F79">
                  <wp:extent cx="152381" cy="133333"/>
                  <wp:effectExtent l="0" t="0" r="635" b="63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4E64D71E" wp14:editId="0D9D82A7">
                  <wp:extent cx="152381" cy="133333"/>
                  <wp:effectExtent l="0" t="0" r="635" b="63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6EA9F198" wp14:editId="08A64584">
                  <wp:extent cx="152381" cy="133333"/>
                  <wp:effectExtent l="0" t="0" r="635" b="63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Battery operated Portable device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6DC57EA4" wp14:editId="4C98416E">
                  <wp:extent cx="152381" cy="133333"/>
                  <wp:effectExtent l="0" t="0" r="635" b="63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0812E983" wp14:editId="5895042E">
                  <wp:extent cx="152381" cy="133333"/>
                  <wp:effectExtent l="0" t="0" r="635" b="635"/>
                  <wp:docPr id="320" name="Picture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ind w:left="34"/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67CE3E63" wp14:editId="6E3C4875">
                  <wp:extent cx="152381" cy="133333"/>
                  <wp:effectExtent l="0" t="0" r="635" b="635"/>
                  <wp:docPr id="321" name="Picture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Full customer service (on-site customer care team)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19B4B14F" wp14:editId="4402E077">
                  <wp:extent cx="152381" cy="133333"/>
                  <wp:effectExtent l="0" t="0" r="635" b="635"/>
                  <wp:docPr id="322" name="Picture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3D6A1AFC" wp14:editId="2A9A02A6">
                  <wp:extent cx="152381" cy="133333"/>
                  <wp:effectExtent l="0" t="0" r="635" b="635"/>
                  <wp:docPr id="323" name="Picture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ind w:left="34"/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7164709F" wp14:editId="35416731">
                  <wp:extent cx="152381" cy="133333"/>
                  <wp:effectExtent l="0" t="0" r="635" b="635"/>
                  <wp:docPr id="324" name="Picture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Combine participant lists from multiple devices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29209E24" wp14:editId="635F8EA9">
                  <wp:extent cx="152381" cy="133333"/>
                  <wp:effectExtent l="0" t="0" r="635" b="635"/>
                  <wp:docPr id="325" name="Picture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63F0E373" wp14:editId="2B52AEDC">
                  <wp:extent cx="152381" cy="133333"/>
                  <wp:effectExtent l="0" t="0" r="635" b="635"/>
                  <wp:docPr id="326" name="Picture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ind w:left="34"/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1E0AFFF9" wp14:editId="270AA2F7">
                  <wp:extent cx="152381" cy="133333"/>
                  <wp:effectExtent l="0" t="0" r="635" b="635"/>
                  <wp:docPr id="342" name="Picture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Leads automatically saved on your device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5E1A9759" wp14:editId="3D2D2552">
                  <wp:extent cx="152381" cy="133333"/>
                  <wp:effectExtent l="0" t="0" r="635" b="635"/>
                  <wp:docPr id="343" name="Picture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07FD9B86" wp14:editId="27442A44">
                  <wp:extent cx="152381" cy="133333"/>
                  <wp:effectExtent l="0" t="0" r="635" b="635"/>
                  <wp:docPr id="344" name="Picture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7D162A39" wp14:editId="565EBD66">
                  <wp:extent cx="152381" cy="133333"/>
                  <wp:effectExtent l="0" t="0" r="635" b="635"/>
                  <wp:docPr id="345" name="Picture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Add comments to your leads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0B94D317" wp14:editId="6772D572">
                  <wp:extent cx="152381" cy="133333"/>
                  <wp:effectExtent l="0" t="0" r="635" b="635"/>
                  <wp:docPr id="346" name="Picture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3B736A2E" wp14:editId="55BD328A">
                  <wp:extent cx="152381" cy="133333"/>
                  <wp:effectExtent l="0" t="0" r="635" b="635"/>
                  <wp:docPr id="347" name="Picture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Touch screen note taking capability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5648AB14" wp14:editId="3CD7FB07">
                  <wp:extent cx="152381" cy="133333"/>
                  <wp:effectExtent l="0" t="0" r="635" b="635"/>
                  <wp:docPr id="348" name="Picture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44C61070" wp14:editId="7D716ACE">
                  <wp:extent cx="152381" cy="133333"/>
                  <wp:effectExtent l="0" t="0" r="635" b="635"/>
                  <wp:docPr id="349" name="Picture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 xml:space="preserve">Qualify leads with your custom survey 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031B640A" wp14:editId="4CD98935">
                  <wp:extent cx="152381" cy="133333"/>
                  <wp:effectExtent l="0" t="0" r="635" b="635"/>
                  <wp:docPr id="350" name="Picture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Administer unique custom surveys within the same booth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50718B39" wp14:editId="2EF6F9CD">
                  <wp:extent cx="152381" cy="133333"/>
                  <wp:effectExtent l="0" t="0" r="635" b="635"/>
                  <wp:docPr id="351" name="Picture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Online anytime access to scanned leads</w:t>
            </w:r>
            <w:r w:rsidRPr="000B2B85">
              <w:rPr>
                <w:rFonts w:ascii="HelveticaNeue" w:hAnsi="HelveticaNeue" w:cs="Times New Roman"/>
                <w:b/>
                <w:color w:val="000000"/>
                <w:sz w:val="24"/>
                <w:szCs w:val="24"/>
                <w:lang w:eastAsia="en-GB"/>
              </w:rPr>
              <w:t> </w:t>
            </w: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53D9FD1F" wp14:editId="6CD06B52">
                  <wp:extent cx="152381" cy="133333"/>
                  <wp:effectExtent l="0" t="0" r="635" b="635"/>
                  <wp:docPr id="352" name="Picture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Scanned participant lists emailed within 24 hours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12B2198F" wp14:editId="558B44A9">
                  <wp:extent cx="152381" cy="133333"/>
                  <wp:effectExtent l="0" t="0" r="635" b="635"/>
                  <wp:docPr id="354" name="Pictur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3E3C" w:rsidRPr="000B2B85" w:rsidTr="005E2F7C">
        <w:tblPrEx>
          <w:tblLook w:val="04A0" w:firstRow="1" w:lastRow="0" w:firstColumn="1" w:lastColumn="0" w:noHBand="0" w:noVBand="1"/>
        </w:tblPrEx>
        <w:trPr>
          <w:trHeight w:val="107"/>
        </w:trPr>
        <w:tc>
          <w:tcPr>
            <w:tcW w:w="7444" w:type="dxa"/>
            <w:vAlign w:val="center"/>
          </w:tcPr>
          <w:p w:rsidR="00683E3C" w:rsidRPr="000B2B85" w:rsidRDefault="00683E3C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Scanned participant lists emailed at the end of the Congress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683E3C" w:rsidRPr="000B2B85" w:rsidRDefault="00683E3C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683E3C" w:rsidRPr="000B2B85" w:rsidRDefault="00683E3C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683E3C" w:rsidRPr="000B2B85" w:rsidRDefault="00683E3C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683E3C" w:rsidRPr="000B2B85" w:rsidRDefault="00683E3C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5AD5ECB2" wp14:editId="5BE658AE">
                  <wp:extent cx="152381" cy="133333"/>
                  <wp:effectExtent l="0" t="0" r="635" b="635"/>
                  <wp:docPr id="369" name="Picture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683E3C" w:rsidRPr="000B2B85" w:rsidRDefault="00683E3C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683E3C" w:rsidRPr="000B2B85" w:rsidRDefault="00683E3C" w:rsidP="00584EB3">
            <w:pPr>
              <w:jc w:val="center"/>
              <w:rPr>
                <w:rFonts w:ascii="HelveticaNeue" w:hAnsi="HelveticaNeue" w:cs="Calibri"/>
                <w:noProof/>
                <w:lang w:eastAsia="en-GB"/>
              </w:rPr>
            </w:pPr>
          </w:p>
        </w:tc>
      </w:tr>
      <w:tr w:rsidR="000B2B85" w:rsidRPr="000B2B85" w:rsidTr="005E2F7C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7444" w:type="dxa"/>
            <w:vAlign w:val="center"/>
          </w:tcPr>
          <w:p w:rsidR="000B2B85" w:rsidRPr="000B2B85" w:rsidRDefault="000B2B85" w:rsidP="00584EB3">
            <w:pPr>
              <w:autoSpaceDE w:val="0"/>
              <w:autoSpaceDN w:val="0"/>
              <w:ind w:right="153"/>
              <w:jc w:val="right"/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</w:pPr>
            <w:r w:rsidRPr="000B2B85">
              <w:rPr>
                <w:rFonts w:ascii="HelveticaNeue" w:hAnsi="HelveticaNeue" w:cs="Arial"/>
                <w:b/>
                <w:color w:val="000000"/>
                <w:sz w:val="24"/>
                <w:szCs w:val="24"/>
                <w:lang w:eastAsia="en-GB"/>
              </w:rPr>
              <w:t>Instantly records time the lead was scanned</w:t>
            </w:r>
          </w:p>
        </w:tc>
        <w:tc>
          <w:tcPr>
            <w:tcW w:w="85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166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</w:p>
        </w:tc>
        <w:tc>
          <w:tcPr>
            <w:tcW w:w="904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12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</w:p>
        </w:tc>
        <w:tc>
          <w:tcPr>
            <w:tcW w:w="938" w:type="dxa"/>
            <w:vMerge/>
            <w:shd w:val="clear" w:color="auto" w:fill="BFBFBF" w:themeFill="background1" w:themeFillShade="BF"/>
          </w:tcPr>
          <w:p w:rsidR="000B2B85" w:rsidRPr="000B2B85" w:rsidRDefault="000B2B85" w:rsidP="00584EB3">
            <w:pPr>
              <w:rPr>
                <w:rFonts w:ascii="HelveticaNeue" w:hAnsi="HelveticaNeue" w:cs="Calibri"/>
                <w:i/>
                <w:lang w:eastAsia="en-GB"/>
              </w:rPr>
            </w:pPr>
          </w:p>
        </w:tc>
        <w:tc>
          <w:tcPr>
            <w:tcW w:w="1330" w:type="dxa"/>
          </w:tcPr>
          <w:p w:rsidR="000B2B85" w:rsidRPr="000B2B85" w:rsidRDefault="000B2B85" w:rsidP="00584EB3">
            <w:pPr>
              <w:jc w:val="center"/>
              <w:rPr>
                <w:rFonts w:ascii="HelveticaNeue" w:hAnsi="HelveticaNeue" w:cs="Calibri"/>
                <w:lang w:eastAsia="en-GB"/>
              </w:rPr>
            </w:pPr>
            <w:r w:rsidRPr="000B2B85">
              <w:rPr>
                <w:rFonts w:ascii="HelveticaNeue" w:hAnsi="HelveticaNeue" w:cs="Calibri"/>
                <w:noProof/>
                <w:lang w:eastAsia="en-GB"/>
              </w:rPr>
              <w:drawing>
                <wp:inline distT="0" distB="0" distL="0" distR="0" wp14:anchorId="2EE4FA42" wp14:editId="216170CC">
                  <wp:extent cx="152381" cy="133333"/>
                  <wp:effectExtent l="0" t="0" r="635" b="635"/>
                  <wp:docPr id="355" name="Picture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" cy="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3C2C" w:rsidRPr="009666A2" w:rsidRDefault="001A3C2C" w:rsidP="001A3C2C">
      <w:pPr>
        <w:spacing w:after="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584EB3" w:rsidRPr="00AA4657" w:rsidRDefault="00C711D2" w:rsidP="00584EB3">
      <w:pPr>
        <w:jc w:val="right"/>
        <w:rPr>
          <w:rFonts w:ascii="HelveticaNeue" w:hAnsi="HelveticaNeue" w:cstheme="minorHAnsi"/>
          <w:b/>
          <w:sz w:val="40"/>
          <w:szCs w:val="40"/>
          <w:lang w:val="en-US"/>
        </w:rPr>
      </w:pPr>
      <w:r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>U</w:t>
      </w:r>
      <w:r w:rsidRPr="00C711D2">
        <w:rPr>
          <w:rFonts w:ascii="HelveticaNeue" w:hAnsi="HelveticaNeue" w:cs="TimesNewRomanPS-ItalicMT"/>
          <w:b/>
          <w:i/>
          <w:iCs/>
          <w:sz w:val="40"/>
          <w:szCs w:val="40"/>
        </w:rPr>
        <w:t>nderstanding</w:t>
      </w:r>
      <w:r w:rsidR="00584EB3" w:rsidRPr="00C711D2">
        <w:rPr>
          <w:rFonts w:ascii="HelveticaNeue" w:hAnsi="HelveticaNeue" w:cs="TimesNewRomanPS-ItalicMT"/>
          <w:b/>
          <w:i/>
          <w:iCs/>
          <w:sz w:val="40"/>
          <w:szCs w:val="40"/>
        </w:rPr>
        <w:t xml:space="preserve"> </w:t>
      </w:r>
      <w:r w:rsidR="00584EB3" w:rsidRPr="00AA4657"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>K</w:t>
      </w:r>
      <w:r w:rsidR="00584EB3" w:rsidRPr="00AA4657">
        <w:rPr>
          <w:rFonts w:ascii="HelveticaNeue" w:hAnsi="HelveticaNeue" w:cs="TimesNewRomanPS-ItalicMT"/>
          <w:b/>
          <w:i/>
          <w:iCs/>
          <w:sz w:val="40"/>
          <w:szCs w:val="40"/>
        </w:rPr>
        <w:t>ey</w:t>
      </w:r>
      <w:r w:rsidR="00584EB3" w:rsidRPr="00AA4657">
        <w:rPr>
          <w:rFonts w:ascii="HelveticaNeue" w:hAnsi="HelveticaNeue" w:cs="HelveticaEuro"/>
          <w:b/>
          <w:color w:val="EE047B"/>
          <w:sz w:val="40"/>
          <w:szCs w:val="40"/>
        </w:rPr>
        <w:t xml:space="preserve"> </w:t>
      </w:r>
      <w:r w:rsidR="00584EB3"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>A</w:t>
      </w:r>
      <w:r w:rsidR="00954C35" w:rsidRPr="00B23D67">
        <w:rPr>
          <w:rFonts w:ascii="HelveticaNeue" w:hAnsi="HelveticaNeue" w:cs="TimesNewRomanPS-ItalicMT"/>
          <w:b/>
          <w:i/>
          <w:iCs/>
          <w:sz w:val="40"/>
          <w:szCs w:val="40"/>
        </w:rPr>
        <w:t>d</w:t>
      </w:r>
      <w:r w:rsidR="00584EB3" w:rsidRPr="00B23D67">
        <w:rPr>
          <w:rFonts w:ascii="HelveticaNeue" w:hAnsi="HelveticaNeue" w:cs="TimesNewRomanPS-ItalicMT"/>
          <w:b/>
          <w:i/>
          <w:iCs/>
          <w:sz w:val="40"/>
          <w:szCs w:val="40"/>
        </w:rPr>
        <w:t>vantages</w:t>
      </w:r>
      <w:r w:rsidR="00584EB3">
        <w:rPr>
          <w:rFonts w:ascii="HelveticaNeue" w:hAnsi="HelveticaNeue" w:cs="HelveticaEuro"/>
          <w:b/>
          <w:sz w:val="40"/>
          <w:szCs w:val="40"/>
        </w:rPr>
        <w:t xml:space="preserve"> of</w:t>
      </w:r>
      <w:r w:rsidR="00584EB3" w:rsidRPr="00AA4657">
        <w:rPr>
          <w:rFonts w:ascii="HelveticaNeue" w:hAnsi="HelveticaNeue" w:cs="HelveticaEuro"/>
          <w:b/>
          <w:sz w:val="40"/>
          <w:szCs w:val="40"/>
        </w:rPr>
        <w:t xml:space="preserve"> </w:t>
      </w:r>
      <w:r w:rsidR="00584EB3" w:rsidRPr="00AA4657"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>L</w:t>
      </w:r>
      <w:r w:rsidR="00584EB3" w:rsidRPr="00AA4657">
        <w:rPr>
          <w:rFonts w:ascii="HelveticaNeue" w:hAnsi="HelveticaNeue" w:cs="TimesNewRomanPS-ItalicMT"/>
          <w:b/>
          <w:i/>
          <w:iCs/>
          <w:sz w:val="40"/>
          <w:szCs w:val="40"/>
        </w:rPr>
        <w:t>ead</w:t>
      </w:r>
      <w:r w:rsidR="00584EB3" w:rsidRPr="00AA4657">
        <w:rPr>
          <w:rFonts w:ascii="HelveticaNeue" w:hAnsi="HelveticaNeue" w:cs="HelveticaEuro"/>
          <w:b/>
          <w:sz w:val="40"/>
          <w:szCs w:val="40"/>
        </w:rPr>
        <w:t xml:space="preserve"> </w:t>
      </w:r>
      <w:r w:rsidR="00584EB3" w:rsidRPr="00AA4657"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>R</w:t>
      </w:r>
      <w:r w:rsidR="00584EB3" w:rsidRPr="00AA4657">
        <w:rPr>
          <w:rFonts w:ascii="HelveticaNeue" w:hAnsi="HelveticaNeue" w:cs="HelveticaEuro"/>
          <w:b/>
          <w:sz w:val="40"/>
          <w:szCs w:val="40"/>
        </w:rPr>
        <w:t>etrieval</w:t>
      </w:r>
      <w:r w:rsidR="00584EB3" w:rsidRPr="00AA4657"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 xml:space="preserve"> </w:t>
      </w:r>
      <w:r w:rsidR="00B23D67"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>S</w:t>
      </w:r>
      <w:r w:rsidR="00B23D67">
        <w:rPr>
          <w:rFonts w:ascii="HelveticaNeue" w:hAnsi="HelveticaNeue" w:cs="HelveticaEuro"/>
          <w:b/>
          <w:sz w:val="40"/>
          <w:szCs w:val="40"/>
        </w:rPr>
        <w:t xml:space="preserve">olutions </w:t>
      </w:r>
      <w:r w:rsidR="006C77CA">
        <w:rPr>
          <w:rFonts w:ascii="HelveticaNeue" w:hAnsi="HelveticaNeue" w:cs="TimesNewRomanPS-ItalicMT"/>
          <w:b/>
          <w:i/>
          <w:iCs/>
          <w:color w:val="EE047B"/>
          <w:sz w:val="40"/>
          <w:szCs w:val="40"/>
        </w:rPr>
        <w:t>f</w:t>
      </w:r>
      <w:r w:rsidR="006C77CA" w:rsidRPr="00A00EC4">
        <w:rPr>
          <w:rFonts w:ascii="HelveticaNeue" w:hAnsi="HelveticaNeue" w:cs="TimesNewRomanPS-ItalicMT"/>
          <w:b/>
          <w:i/>
          <w:iCs/>
          <w:sz w:val="40"/>
          <w:szCs w:val="40"/>
        </w:rPr>
        <w:t>or</w:t>
      </w:r>
      <w:r w:rsidR="00B23D67" w:rsidRPr="00A00EC4">
        <w:rPr>
          <w:rFonts w:ascii="HelveticaNeue" w:hAnsi="HelveticaNeue" w:cs="HelveticaEuro"/>
          <w:b/>
          <w:sz w:val="40"/>
          <w:szCs w:val="40"/>
        </w:rPr>
        <w:t xml:space="preserve"> </w:t>
      </w:r>
      <w:r w:rsidR="00B71CEB" w:rsidRPr="00B71CEB">
        <w:rPr>
          <w:rFonts w:ascii="HelveticaNeue" w:hAnsi="HelveticaNeue" w:cs="HelveticaEuro"/>
          <w:b/>
          <w:color w:val="EE047B"/>
          <w:sz w:val="40"/>
          <w:szCs w:val="40"/>
        </w:rPr>
        <w:t>R</w:t>
      </w:r>
      <w:r w:rsidR="00B71CEB">
        <w:rPr>
          <w:rFonts w:ascii="HelveticaNeue" w:hAnsi="HelveticaNeue" w:cs="HelveticaEuro"/>
          <w:b/>
          <w:sz w:val="40"/>
          <w:szCs w:val="40"/>
        </w:rPr>
        <w:t>esale</w:t>
      </w:r>
    </w:p>
    <w:p w:rsidR="00A53D74" w:rsidRDefault="00A53D74" w:rsidP="00B52D35">
      <w:pPr>
        <w:rPr>
          <w:rFonts w:ascii="HelveticaNeue" w:hAnsi="HelveticaNeue" w:cstheme="minorHAnsi"/>
          <w:sz w:val="24"/>
          <w:szCs w:val="24"/>
          <w:lang w:val="en-US"/>
        </w:rPr>
      </w:pPr>
    </w:p>
    <w:p w:rsidR="00A53D74" w:rsidRDefault="00A53D74" w:rsidP="00B52D35">
      <w:pPr>
        <w:rPr>
          <w:rFonts w:ascii="HelveticaNeue" w:hAnsi="HelveticaNeue" w:cstheme="minorHAnsi"/>
          <w:sz w:val="24"/>
          <w:szCs w:val="24"/>
          <w:lang w:val="en-US"/>
        </w:rPr>
      </w:pPr>
    </w:p>
    <w:p w:rsidR="00703686" w:rsidRDefault="00703686">
      <w:pPr>
        <w:rPr>
          <w:ins w:id="31" w:author="Ravinder Bhavnani" w:date="2014-11-24T08:51:00Z"/>
          <w:rFonts w:ascii="HelveticaNeue" w:hAnsi="HelveticaNeue" w:cstheme="minorHAnsi"/>
          <w:b/>
          <w:bCs/>
          <w:color w:val="EE047B"/>
          <w:sz w:val="32"/>
          <w:szCs w:val="32"/>
        </w:rPr>
      </w:pPr>
      <w:ins w:id="32" w:author="Ravinder Bhavnani" w:date="2014-11-24T08:51:00Z">
        <w:r>
          <w:rPr>
            <w:rFonts w:ascii="HelveticaNeue" w:hAnsi="HelveticaNeue" w:cstheme="minorHAnsi"/>
            <w:b/>
            <w:bCs/>
            <w:color w:val="EE047B"/>
            <w:sz w:val="32"/>
            <w:szCs w:val="32"/>
          </w:rPr>
          <w:br w:type="page"/>
        </w:r>
      </w:ins>
    </w:p>
    <w:p w:rsidR="004C2BF4" w:rsidRPr="004C2BF4" w:rsidDel="00C82DA6" w:rsidRDefault="004C2BF4" w:rsidP="004C2BF4">
      <w:pPr>
        <w:spacing w:after="0"/>
        <w:ind w:hanging="810"/>
        <w:rPr>
          <w:del w:id="33" w:author="Ravinder Bhavnani" w:date="2014-11-24T08:57:00Z"/>
          <w:rFonts w:ascii="HelveticaNeue" w:hAnsi="HelveticaNeue" w:cstheme="minorHAnsi"/>
          <w:b/>
          <w:bCs/>
          <w:color w:val="EE047B"/>
          <w:sz w:val="32"/>
          <w:szCs w:val="32"/>
        </w:rPr>
      </w:pPr>
      <w:r w:rsidRPr="004C2BF4">
        <w:rPr>
          <w:rFonts w:ascii="HelveticaNeue" w:hAnsi="HelveticaNeue" w:cstheme="minorHAnsi"/>
          <w:b/>
          <w:bCs/>
          <w:color w:val="EE047B"/>
          <w:sz w:val="32"/>
          <w:szCs w:val="32"/>
        </w:rPr>
        <w:t>PRICING AND PROFIT EXAMPLES</w:t>
      </w:r>
    </w:p>
    <w:p w:rsidR="00B245F6" w:rsidRDefault="00B245F6" w:rsidP="004C2BF4">
      <w:pPr>
        <w:spacing w:after="0"/>
        <w:ind w:hanging="810"/>
        <w:rPr>
          <w:rFonts w:ascii="HelveticaNeue" w:hAnsi="HelveticaNeue" w:cstheme="minorHAnsi"/>
          <w:bCs/>
          <w:sz w:val="24"/>
          <w:szCs w:val="24"/>
        </w:rPr>
      </w:pPr>
    </w:p>
    <w:p w:rsidR="004C2BF4" w:rsidRPr="004C2BF4" w:rsidRDefault="004C2BF4" w:rsidP="004C2BF4">
      <w:pPr>
        <w:spacing w:after="0"/>
        <w:ind w:hanging="810"/>
        <w:rPr>
          <w:rFonts w:ascii="HelveticaNeue" w:hAnsi="HelveticaNeue" w:cstheme="minorHAnsi"/>
          <w:bCs/>
          <w:sz w:val="24"/>
          <w:szCs w:val="24"/>
        </w:rPr>
      </w:pPr>
      <w:r w:rsidRPr="004C2BF4">
        <w:rPr>
          <w:rFonts w:ascii="HelveticaNeue" w:hAnsi="HelveticaNeue" w:cstheme="minorHAnsi"/>
          <w:bCs/>
          <w:sz w:val="24"/>
          <w:szCs w:val="24"/>
        </w:rPr>
        <w:t xml:space="preserve">Final invoicing associated with lead retrieval solutions will be administered based on the type of package chosen and total </w:t>
      </w:r>
    </w:p>
    <w:p w:rsidR="004C2BF4" w:rsidRPr="004C2BF4" w:rsidRDefault="00B245F6" w:rsidP="004C2BF4">
      <w:pPr>
        <w:spacing w:after="0"/>
        <w:ind w:hanging="810"/>
        <w:rPr>
          <w:rFonts w:ascii="HelveticaNeue" w:hAnsi="HelveticaNeue" w:cstheme="minorHAnsi"/>
          <w:bCs/>
          <w:sz w:val="24"/>
          <w:szCs w:val="24"/>
        </w:rPr>
      </w:pPr>
      <w:r>
        <w:rPr>
          <w:rFonts w:ascii="HelveticaNeue" w:hAnsi="HelveticaNeue" w:cstheme="minorHAnsi"/>
          <w:bCs/>
          <w:sz w:val="24"/>
          <w:szCs w:val="24"/>
        </w:rPr>
        <w:t>number</w:t>
      </w:r>
      <w:r w:rsidR="004C2BF4" w:rsidRPr="004C2BF4">
        <w:rPr>
          <w:rFonts w:ascii="HelveticaNeue" w:hAnsi="HelveticaNeue" w:cstheme="minorHAnsi"/>
          <w:bCs/>
          <w:sz w:val="24"/>
          <w:szCs w:val="24"/>
        </w:rPr>
        <w:t xml:space="preserve"> of solutions sold</w:t>
      </w:r>
    </w:p>
    <w:p w:rsidR="004C2BF4" w:rsidRPr="004C2BF4" w:rsidRDefault="00C82DA6" w:rsidP="004C2BF4">
      <w:pPr>
        <w:spacing w:after="0"/>
        <w:ind w:hanging="810"/>
        <w:rPr>
          <w:rFonts w:ascii="HelveticaNeue" w:hAnsi="HelveticaNeue" w:cstheme="minorHAnsi"/>
          <w:bCs/>
          <w:sz w:val="24"/>
          <w:szCs w:val="24"/>
        </w:rPr>
      </w:pPr>
      <w:r w:rsidRPr="004C2BF4">
        <w:rPr>
          <w:rFonts w:ascii="HelveticaNeue" w:hAnsi="HelveticaNeue" w:cstheme="minorHAnsi"/>
          <w:b/>
          <w:bCs/>
          <w:noProof/>
          <w:color w:val="E6386B"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5499EBD" wp14:editId="750944B3">
                <wp:simplePos x="0" y="0"/>
                <wp:positionH relativeFrom="column">
                  <wp:posOffset>-647700</wp:posOffset>
                </wp:positionH>
                <wp:positionV relativeFrom="paragraph">
                  <wp:posOffset>64770</wp:posOffset>
                </wp:positionV>
                <wp:extent cx="4848225" cy="2889250"/>
                <wp:effectExtent l="0" t="0" r="28575" b="317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88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2BF4" w:rsidRPr="00A00EC4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EE047B"/>
                                <w:sz w:val="28"/>
                                <w:szCs w:val="28"/>
                              </w:rPr>
                            </w:pPr>
                            <w:r w:rsidRPr="00A00EC4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EE047B"/>
                                <w:sz w:val="28"/>
                                <w:szCs w:val="28"/>
                              </w:rPr>
                              <w:t>WCC2014</w:t>
                            </w:r>
                          </w:p>
                          <w:p w:rsidR="00A00EC4" w:rsidRPr="002554EE" w:rsidRDefault="00A00EC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A S</w:t>
                            </w:r>
                            <w:r w:rsidR="004C2BF4"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tandard package was </w:t>
                            </w:r>
                          </w:p>
                          <w:p w:rsidR="004C2BF4" w:rsidRPr="002554EE" w:rsidRDefault="00CA0CFA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purchased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for the WCC 2015</w:t>
                            </w:r>
                            <w:r w:rsidR="004C2BF4"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.  </w:t>
                            </w:r>
                          </w:p>
                          <w:p w:rsidR="00CA0CFA" w:rsidRPr="002554EE" w:rsidRDefault="00CA0CFA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5 custom leads, 5 lead capture, and 5 symposiums</w:t>
                            </w:r>
                          </w:p>
                          <w:p w:rsidR="00CA0CFA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were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sold at early bird pricing rates.   </w:t>
                            </w:r>
                          </w:p>
                          <w:p w:rsidR="00CA0CFA" w:rsidRPr="002554EE" w:rsidRDefault="004C2BF4" w:rsidP="00CA0CFA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="00CA0CFA"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No devices were sold on-site</w:t>
                            </w:r>
                          </w:p>
                          <w:p w:rsidR="004C2BF4" w:rsidRPr="002554EE" w:rsidRDefault="004C2BF4" w:rsidP="00CA0CFA">
                            <w:pPr>
                              <w:spacing w:after="0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:rsidR="004C2BF4" w:rsidRPr="002554EE" w:rsidRDefault="006C77CA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Total earnings to the MCI Project are</w:t>
                            </w:r>
                            <w:r w:rsidR="004C2BF4"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calculated by:</w:t>
                            </w: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="006C77CA"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1) </w:t>
                            </w:r>
                            <w:proofErr w:type="gramStart"/>
                            <w:r w:rsidR="006C77CA"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multiplying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the number of units sold by price </w:t>
                            </w: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2) </w:t>
                            </w: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subtracting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the device preparation and marketing/sales </w:t>
                            </w: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costs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and </w:t>
                            </w: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3) </w:t>
                            </w: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adding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the commission </w:t>
                            </w:r>
                            <w:r w:rsidR="0070152B"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on device rental</w:t>
                            </w:r>
                            <w:r w:rsidR="00720C8C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and set up costs</w:t>
                            </w:r>
                          </w:p>
                          <w:p w:rsidR="004C2BF4" w:rsidRDefault="004C2BF4" w:rsidP="004C2B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9" type="#_x0000_t202" style="position:absolute;margin-left:-50.95pt;margin-top:5.1pt;width:381.75pt;height:227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">
                <v:textbox>
                  <w:txbxContent>
                    <w:p w14:paraId="09A58F7B" w14:textId="77777777" w:rsidR="004C2BF4" w:rsidRPr="00A00EC4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EE047B"/>
                          <w:sz w:val="28"/>
                          <w:szCs w:val="28"/>
                        </w:rPr>
                      </w:pPr>
                      <w:r w:rsidRPr="00A00EC4">
                        <w:rPr>
                          <w:rFonts w:ascii="HelveticaNeue" w:hAnsi="HelveticaNeue" w:cstheme="minorHAnsi"/>
                          <w:b/>
                          <w:bCs/>
                          <w:color w:val="EE047B"/>
                          <w:sz w:val="28"/>
                          <w:szCs w:val="28"/>
                        </w:rPr>
                        <w:t>WCC2014</w:t>
                      </w:r>
                    </w:p>
                    <w:p w14:paraId="2F7E18D5" w14:textId="77777777" w:rsidR="00A00EC4" w:rsidRPr="002554EE" w:rsidRDefault="00A00EC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A S</w:t>
                      </w:r>
                      <w:r w:rsidR="004C2BF4"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tandard package was </w:t>
                      </w:r>
                    </w:p>
                    <w:p w14:paraId="138B713C" w14:textId="77777777" w:rsidR="004C2BF4" w:rsidRPr="002554EE" w:rsidRDefault="00CA0CFA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purchased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for the WCC 2015</w:t>
                      </w:r>
                      <w:r w:rsidR="004C2BF4"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.  </w:t>
                      </w:r>
                    </w:p>
                    <w:p w14:paraId="6783B3B5" w14:textId="77777777" w:rsidR="00CA0CFA" w:rsidRPr="002554EE" w:rsidRDefault="00CA0CFA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2920756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5 custom leads, 5 lead capture, and 5 symposiums</w:t>
                      </w:r>
                    </w:p>
                    <w:p w14:paraId="77304D40" w14:textId="77777777" w:rsidR="00CA0CFA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were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sold at early bird pricing rates.   </w:t>
                      </w:r>
                    </w:p>
                    <w:p w14:paraId="13107661" w14:textId="77777777" w:rsidR="00CA0CFA" w:rsidRPr="002554EE" w:rsidRDefault="004C2BF4" w:rsidP="00CA0CFA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</w:t>
                      </w:r>
                      <w:r w:rsidR="00CA0CFA"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No devices were sold on-site</w:t>
                      </w:r>
                    </w:p>
                    <w:p w14:paraId="799A30E4" w14:textId="77777777" w:rsidR="004C2BF4" w:rsidRPr="002554EE" w:rsidRDefault="004C2BF4" w:rsidP="00CA0CFA">
                      <w:pPr>
                        <w:spacing w:after="0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B5289E0" w14:textId="77777777" w:rsidR="004C2BF4" w:rsidRPr="002554EE" w:rsidRDefault="006C77CA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Total earnings to the MCI Project are</w:t>
                      </w:r>
                      <w:r w:rsidR="004C2BF4"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calculated by:</w:t>
                      </w:r>
                    </w:p>
                    <w:p w14:paraId="18801159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</w:t>
                      </w:r>
                      <w:r w:rsidR="006C77CA"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1) </w:t>
                      </w:r>
                      <w:proofErr w:type="gramStart"/>
                      <w:r w:rsidR="006C77CA"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multiplying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the number of units sold by price </w:t>
                      </w:r>
                    </w:p>
                    <w:p w14:paraId="042634F0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2) </w:t>
                      </w: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subtracting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the device preparation and marketing/sales </w:t>
                      </w:r>
                    </w:p>
                    <w:p w14:paraId="48C9981B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costs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and </w:t>
                      </w:r>
                    </w:p>
                    <w:p w14:paraId="78DD1122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3) </w:t>
                      </w: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adding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the commission </w:t>
                      </w:r>
                      <w:r w:rsidR="0070152B"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on device rental</w:t>
                      </w:r>
                      <w:r w:rsidR="00720C8C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and set up costs</w:t>
                      </w:r>
                    </w:p>
                    <w:p w14:paraId="53E73093" w14:textId="77777777" w:rsidR="004C2BF4" w:rsidRDefault="004C2BF4" w:rsidP="004C2BF4"/>
                  </w:txbxContent>
                </v:textbox>
              </v:shape>
            </w:pict>
          </mc:Fallback>
        </mc:AlternateContent>
      </w:r>
      <w:r w:rsidR="0070152B" w:rsidRPr="004C2BF4">
        <w:rPr>
          <w:rFonts w:ascii="HelveticaNeue" w:hAnsi="HelveticaNeue" w:cstheme="minorHAnsi"/>
          <w:b/>
          <w:bCs/>
          <w:noProof/>
          <w:color w:val="E6386B"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2310C24" wp14:editId="27A8F926">
                <wp:simplePos x="0" y="0"/>
                <wp:positionH relativeFrom="column">
                  <wp:posOffset>4572000</wp:posOffset>
                </wp:positionH>
                <wp:positionV relativeFrom="paragraph">
                  <wp:posOffset>64770</wp:posOffset>
                </wp:positionV>
                <wp:extent cx="4846320" cy="2743200"/>
                <wp:effectExtent l="0" t="0" r="11430" b="19050"/>
                <wp:wrapNone/>
                <wp:docPr id="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2BF4" w:rsidRPr="00CA0CFA" w:rsidRDefault="00CA0CFA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EE047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EE047B"/>
                                <w:sz w:val="28"/>
                                <w:szCs w:val="28"/>
                              </w:rPr>
                              <w:t>ISTH 2015</w:t>
                            </w:r>
                          </w:p>
                          <w:p w:rsidR="00841315" w:rsidRPr="002554EE" w:rsidRDefault="00CA0CFA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A F</w:t>
                            </w:r>
                            <w:r w:rsidR="004C2BF4"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ull service package </w:t>
                            </w:r>
                          </w:p>
                          <w:p w:rsidR="004C2BF4" w:rsidRPr="002554EE" w:rsidRDefault="004C2BF4" w:rsidP="00CA0CFA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was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purchased for</w:t>
                            </w:r>
                            <w:r w:rsidR="00CA0CFA"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ISTH 2015</w:t>
                            </w: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(3 day event). </w:t>
                            </w:r>
                          </w:p>
                          <w:p w:rsidR="00CA0CFA" w:rsidRPr="002554EE" w:rsidRDefault="00CA0CFA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  <w:u w:val="single"/>
                              </w:rPr>
                            </w:pP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5 custom leads, 21 lead capture and 5 symposium leads </w:t>
                            </w:r>
                          </w:p>
                          <w:p w:rsidR="00CA0CFA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were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sold at early bird pricing rates. </w:t>
                            </w: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No devices were sold on-site</w:t>
                            </w: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  <w:u w:val="single"/>
                              </w:rPr>
                            </w:pPr>
                          </w:p>
                          <w:p w:rsidR="004C2BF4" w:rsidRPr="002554EE" w:rsidRDefault="006C77CA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Total earnings to the MCI Project are</w:t>
                            </w:r>
                            <w:r w:rsidR="004C2BF4"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calculated by:</w:t>
                            </w: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1) </w:t>
                            </w: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multiplying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the number of units sold by price </w:t>
                            </w: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2) </w:t>
                            </w: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subtracting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the device preparation and marketing/</w:t>
                            </w: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sales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="006C77CA"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costs and</w:t>
                            </w: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3) </w:t>
                            </w: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subtracting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the on-site management costs </w:t>
                            </w:r>
                          </w:p>
                          <w:p w:rsidR="004C2BF4" w:rsidRPr="002554EE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4) </w:t>
                            </w:r>
                            <w:proofErr w:type="gramStart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>adding</w:t>
                            </w:r>
                            <w:proofErr w:type="gramEnd"/>
                            <w:r w:rsidRPr="002554EE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the commission on device rental</w:t>
                            </w:r>
                            <w:r w:rsidR="00720C8C">
                              <w:rPr>
                                <w:rFonts w:ascii="HelveticaNeue" w:hAnsi="HelveticaNeue" w:cstheme="minorHAnsi"/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and set up costs</w:t>
                            </w:r>
                          </w:p>
                          <w:p w:rsidR="004C2BF4" w:rsidRPr="009D6002" w:rsidRDefault="004C2BF4" w:rsidP="004C2BF4">
                            <w:pPr>
                              <w:spacing w:after="0"/>
                              <w:ind w:hanging="810"/>
                              <w:rPr>
                                <w:rFonts w:cstheme="minorHAnsi"/>
                                <w:b/>
                                <w:bCs/>
                                <w:color w:val="E6386B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4C2BF4" w:rsidRDefault="004C2BF4" w:rsidP="004C2BF4">
                            <w:pPr>
                              <w:spacing w:after="0"/>
                              <w:ind w:hanging="810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E6386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C2BF4" w:rsidRDefault="004C2BF4" w:rsidP="004C2B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40" type="#_x0000_t202" style="position:absolute;margin-left:5in;margin-top:5.1pt;width:381.6pt;height:3in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">
                <v:textbox>
                  <w:txbxContent>
                    <w:p w14:paraId="43140DB0" w14:textId="77777777" w:rsidR="004C2BF4" w:rsidRPr="00CA0CFA" w:rsidRDefault="00CA0CFA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EE047B"/>
                          <w:sz w:val="28"/>
                          <w:szCs w:val="28"/>
                        </w:rPr>
                      </w:pPr>
                      <w:r>
                        <w:rPr>
                          <w:rFonts w:ascii="HelveticaNeue" w:hAnsi="HelveticaNeue" w:cstheme="minorHAnsi"/>
                          <w:b/>
                          <w:bCs/>
                          <w:color w:val="EE047B"/>
                          <w:sz w:val="28"/>
                          <w:szCs w:val="28"/>
                        </w:rPr>
                        <w:t>ISTH 2015</w:t>
                      </w:r>
                    </w:p>
                    <w:p w14:paraId="735DF70B" w14:textId="77777777" w:rsidR="00841315" w:rsidRPr="002554EE" w:rsidRDefault="00CA0CFA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A F</w:t>
                      </w:r>
                      <w:r w:rsidR="004C2BF4"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ull service package </w:t>
                      </w:r>
                    </w:p>
                    <w:p w14:paraId="76DB6697" w14:textId="77777777" w:rsidR="004C2BF4" w:rsidRPr="002554EE" w:rsidRDefault="004C2BF4" w:rsidP="00CA0CFA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was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purchased for</w:t>
                      </w:r>
                      <w:r w:rsidR="00CA0CFA"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ISTH 2015</w:t>
                      </w: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(3 day event). </w:t>
                      </w:r>
                    </w:p>
                    <w:p w14:paraId="59FBA9F6" w14:textId="77777777" w:rsidR="00CA0CFA" w:rsidRPr="002554EE" w:rsidRDefault="00CA0CFA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  <w:u w:val="single"/>
                        </w:rPr>
                      </w:pPr>
                    </w:p>
                    <w:p w14:paraId="26B42CFE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5 custom leads, 21 lead capture and 5 symposium leads </w:t>
                      </w:r>
                    </w:p>
                    <w:p w14:paraId="692ED1F4" w14:textId="77777777" w:rsidR="00CA0CFA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were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sold at early bird pricing rates. </w:t>
                      </w:r>
                    </w:p>
                    <w:p w14:paraId="44397AFF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No devices were sold on-site</w:t>
                      </w:r>
                    </w:p>
                    <w:p w14:paraId="6C305E0D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  <w:u w:val="single"/>
                        </w:rPr>
                      </w:pPr>
                    </w:p>
                    <w:p w14:paraId="16951BA0" w14:textId="77777777" w:rsidR="004C2BF4" w:rsidRPr="002554EE" w:rsidRDefault="006C77CA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Total earnings to the MCI Project are</w:t>
                      </w:r>
                      <w:r w:rsidR="004C2BF4"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calculated by:</w:t>
                      </w:r>
                    </w:p>
                    <w:p w14:paraId="71518930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1) </w:t>
                      </w: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multiplying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the number of units sold by price </w:t>
                      </w:r>
                    </w:p>
                    <w:p w14:paraId="6008DBE4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2) </w:t>
                      </w: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subtracting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the device preparation and marketing/</w:t>
                      </w:r>
                    </w:p>
                    <w:p w14:paraId="4EE89192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sales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</w:t>
                      </w:r>
                      <w:r w:rsidR="006C77CA"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costs and</w:t>
                      </w:r>
                    </w:p>
                    <w:p w14:paraId="4B255C6A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3) </w:t>
                      </w: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subtracting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the on-site management costs </w:t>
                      </w:r>
                    </w:p>
                    <w:p w14:paraId="73572832" w14:textId="77777777" w:rsidR="004C2BF4" w:rsidRPr="002554EE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</w:pPr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4) </w:t>
                      </w:r>
                      <w:proofErr w:type="gramStart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>adding</w:t>
                      </w:r>
                      <w:proofErr w:type="gramEnd"/>
                      <w:r w:rsidRPr="002554EE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the commission on device rental</w:t>
                      </w:r>
                      <w:r w:rsidR="00720C8C">
                        <w:rPr>
                          <w:rFonts w:ascii="HelveticaNeue" w:hAnsi="HelveticaNeue" w:cstheme="minorHAnsi"/>
                          <w:b/>
                          <w:bCs/>
                          <w:color w:val="808080" w:themeColor="background1" w:themeShade="80"/>
                        </w:rPr>
                        <w:t xml:space="preserve"> and set up costs</w:t>
                      </w:r>
                    </w:p>
                    <w:p w14:paraId="71ADF043" w14:textId="77777777" w:rsidR="004C2BF4" w:rsidRPr="009D6002" w:rsidRDefault="004C2BF4" w:rsidP="004C2BF4">
                      <w:pPr>
                        <w:spacing w:after="0"/>
                        <w:ind w:hanging="810"/>
                        <w:rPr>
                          <w:rFonts w:cstheme="minorHAnsi"/>
                          <w:b/>
                          <w:bCs/>
                          <w:color w:val="E6386B"/>
                          <w:sz w:val="20"/>
                          <w:szCs w:val="20"/>
                          <w:u w:val="single"/>
                        </w:rPr>
                      </w:pPr>
                    </w:p>
                    <w:p w14:paraId="38E71BF9" w14:textId="77777777" w:rsidR="004C2BF4" w:rsidRDefault="004C2BF4" w:rsidP="004C2BF4">
                      <w:pPr>
                        <w:spacing w:after="0"/>
                        <w:ind w:hanging="810"/>
                        <w:jc w:val="center"/>
                        <w:rPr>
                          <w:rFonts w:cstheme="minorHAnsi"/>
                          <w:b/>
                          <w:bCs/>
                          <w:color w:val="E6386B"/>
                          <w:sz w:val="28"/>
                          <w:szCs w:val="28"/>
                          <w:u w:val="single"/>
                        </w:rPr>
                      </w:pPr>
                    </w:p>
                    <w:p w14:paraId="1528ED03" w14:textId="77777777" w:rsidR="004C2BF4" w:rsidRDefault="004C2BF4" w:rsidP="004C2BF4"/>
                  </w:txbxContent>
                </v:textbox>
              </v:shape>
            </w:pict>
          </mc:Fallback>
        </mc:AlternateContent>
      </w:r>
    </w:p>
    <w:p w:rsidR="004C2BF4" w:rsidRPr="004C2BF4" w:rsidRDefault="004C2BF4" w:rsidP="004C2BF4">
      <w:pPr>
        <w:spacing w:after="0"/>
        <w:ind w:hanging="810"/>
        <w:rPr>
          <w:rFonts w:ascii="HelveticaNeue" w:hAnsi="HelveticaNeue" w:cstheme="minorHAnsi"/>
          <w:b/>
          <w:bCs/>
          <w:sz w:val="20"/>
          <w:szCs w:val="20"/>
          <w:u w:val="single"/>
        </w:rPr>
      </w:pPr>
    </w:p>
    <w:p w:rsidR="004C2BF4" w:rsidRPr="004C2BF4" w:rsidRDefault="004C2BF4" w:rsidP="004C2BF4">
      <w:pPr>
        <w:spacing w:after="0"/>
        <w:ind w:hanging="810"/>
        <w:rPr>
          <w:rFonts w:ascii="HelveticaNeue" w:hAnsi="HelveticaNeue" w:cstheme="minorHAnsi"/>
          <w:b/>
          <w:bCs/>
          <w:sz w:val="24"/>
          <w:szCs w:val="24"/>
          <w:u w:val="single"/>
        </w:rPr>
      </w:pPr>
    </w:p>
    <w:p w:rsidR="004C2BF4" w:rsidRPr="004C2BF4" w:rsidRDefault="004C2BF4" w:rsidP="004C2BF4">
      <w:pPr>
        <w:spacing w:after="0"/>
        <w:ind w:hanging="810"/>
        <w:rPr>
          <w:rFonts w:ascii="HelveticaNeue" w:hAnsi="HelveticaNeue" w:cstheme="minorHAnsi"/>
          <w:b/>
          <w:bCs/>
          <w:color w:val="E6386B"/>
          <w:sz w:val="28"/>
          <w:szCs w:val="28"/>
          <w:u w:val="single"/>
        </w:rPr>
      </w:pPr>
    </w:p>
    <w:p w:rsidR="004C2BF4" w:rsidRPr="004C2BF4" w:rsidRDefault="004C2BF4" w:rsidP="004C2BF4">
      <w:pPr>
        <w:spacing w:after="0"/>
        <w:ind w:hanging="810"/>
        <w:rPr>
          <w:rFonts w:ascii="HelveticaNeue" w:hAnsi="HelveticaNeue" w:cstheme="minorHAnsi"/>
          <w:bCs/>
          <w:sz w:val="24"/>
          <w:szCs w:val="24"/>
        </w:rPr>
      </w:pPr>
    </w:p>
    <w:p w:rsidR="004C2BF4" w:rsidRPr="004C2BF4" w:rsidRDefault="004C2BF4" w:rsidP="004C2BF4">
      <w:pPr>
        <w:spacing w:after="0"/>
        <w:ind w:hanging="810"/>
        <w:rPr>
          <w:rFonts w:ascii="HelveticaNeue" w:hAnsi="HelveticaNeue" w:cstheme="minorHAnsi"/>
          <w:bCs/>
          <w:sz w:val="24"/>
          <w:szCs w:val="24"/>
        </w:rPr>
      </w:pPr>
    </w:p>
    <w:p w:rsidR="004C2BF4" w:rsidRPr="004C2BF4" w:rsidRDefault="004C2BF4" w:rsidP="004C2BF4">
      <w:pPr>
        <w:spacing w:after="0"/>
        <w:ind w:hanging="810"/>
        <w:rPr>
          <w:rFonts w:ascii="HelveticaNeue" w:hAnsi="HelveticaNeue" w:cstheme="minorHAnsi"/>
          <w:b/>
          <w:bCs/>
          <w:color w:val="E6386B"/>
          <w:sz w:val="28"/>
          <w:szCs w:val="28"/>
          <w:u w:val="single"/>
        </w:rPr>
      </w:pPr>
    </w:p>
    <w:p w:rsidR="004C2BF4" w:rsidRPr="004C2BF4" w:rsidRDefault="004C2BF4" w:rsidP="004C2BF4">
      <w:pPr>
        <w:spacing w:after="0"/>
        <w:ind w:hanging="810"/>
        <w:rPr>
          <w:rFonts w:ascii="HelveticaNeue" w:hAnsi="HelveticaNeue" w:cstheme="minorHAnsi"/>
          <w:b/>
          <w:bCs/>
          <w:color w:val="E6386B"/>
          <w:sz w:val="28"/>
          <w:szCs w:val="28"/>
          <w:u w:val="single"/>
        </w:rPr>
      </w:pPr>
    </w:p>
    <w:p w:rsidR="004C2BF4" w:rsidRPr="004C2BF4" w:rsidRDefault="004C2BF4" w:rsidP="004C2BF4">
      <w:pPr>
        <w:spacing w:after="0"/>
        <w:ind w:hanging="810"/>
        <w:rPr>
          <w:rFonts w:ascii="HelveticaNeue" w:hAnsi="HelveticaNeue" w:cstheme="minorHAnsi"/>
          <w:b/>
          <w:bCs/>
          <w:color w:val="E6386B"/>
          <w:sz w:val="28"/>
          <w:szCs w:val="28"/>
          <w:u w:val="single"/>
        </w:rPr>
      </w:pPr>
    </w:p>
    <w:p w:rsidR="00A53D74" w:rsidRDefault="00A53D74" w:rsidP="00B52D35">
      <w:pPr>
        <w:rPr>
          <w:rFonts w:ascii="HelveticaNeue" w:hAnsi="HelveticaNeue" w:cstheme="minorHAnsi"/>
          <w:sz w:val="24"/>
          <w:szCs w:val="24"/>
          <w:lang w:val="en-US"/>
        </w:rPr>
      </w:pPr>
    </w:p>
    <w:tbl>
      <w:tblPr>
        <w:tblStyle w:val="LightGrid"/>
        <w:tblpPr w:leftFromText="180" w:rightFromText="180" w:vertAnchor="text" w:horzAnchor="page" w:tblpX="8749" w:tblpY="798"/>
        <w:tblW w:w="0" w:type="auto"/>
        <w:tblLook w:val="04A0" w:firstRow="1" w:lastRow="0" w:firstColumn="1" w:lastColumn="0" w:noHBand="0" w:noVBand="1"/>
        <w:tblPrChange w:id="34" w:author="Ravinder Bhavnani" w:date="2014-11-24T08:54:00Z">
          <w:tblPr>
            <w:tblStyle w:val="LightGrid"/>
            <w:tblpPr w:leftFromText="180" w:rightFromText="180" w:vertAnchor="text" w:horzAnchor="page" w:tblpX="8749" w:tblpY="1282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3139"/>
        <w:gridCol w:w="4439"/>
        <w:tblGridChange w:id="35">
          <w:tblGrid>
            <w:gridCol w:w="3139"/>
            <w:gridCol w:w="4439"/>
          </w:tblGrid>
        </w:tblGridChange>
      </w:tblGrid>
      <w:tr w:rsidR="00C82DA6" w:rsidRPr="0070152B" w:rsidTr="00C82D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9" w:type="dxa"/>
            <w:tcPrChange w:id="36" w:author="Ravinder Bhavnani" w:date="2014-11-24T08:54:00Z">
              <w:tcPr>
                <w:tcW w:w="3139" w:type="dxa"/>
              </w:tcPr>
            </w:tcPrChange>
          </w:tcPr>
          <w:p w:rsidR="00C82DA6" w:rsidRDefault="00C82DA6" w:rsidP="00C82DA6">
            <w:pPr>
              <w:cnfStyle w:val="101000000000" w:firstRow="1" w:lastRow="0" w:firstColumn="1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  <w:moveToRangeStart w:id="37" w:author="Ravinder Bhavnani" w:date="2014-11-24T08:53:00Z" w:name="move278438548"/>
          </w:p>
          <w:p w:rsidR="00C82DA6" w:rsidRPr="000E750E" w:rsidRDefault="00C82DA6" w:rsidP="00C82DA6">
            <w:pPr>
              <w:cnfStyle w:val="101000000000" w:firstRow="1" w:lastRow="0" w:firstColumn="1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  <w:moveTo w:id="38" w:author="Ravinder Bhavnani" w:date="2014-11-24T08:53:00Z">
              <w:r w:rsidRPr="00B51EF8">
                <w:rPr>
                  <w:rFonts w:ascii="HelveticaNeue" w:hAnsi="HelveticaNeue" w:cstheme="minorHAnsi"/>
                  <w:b w:val="0"/>
                  <w:bCs w:val="0"/>
                  <w:color w:val="EE047B"/>
                  <w:sz w:val="24"/>
                  <w:szCs w:val="24"/>
                </w:rPr>
                <w:t>Earnings Based on Device Sales</w:t>
              </w:r>
            </w:moveTo>
          </w:p>
        </w:tc>
        <w:tc>
          <w:tcPr>
            <w:tcW w:w="4439" w:type="dxa"/>
            <w:tcPrChange w:id="39" w:author="Ravinder Bhavnani" w:date="2014-11-24T08:54:00Z">
              <w:tcPr>
                <w:tcW w:w="4439" w:type="dxa"/>
              </w:tcPr>
            </w:tcPrChange>
          </w:tcPr>
          <w:p w:rsidR="00C82DA6" w:rsidRPr="0070152B" w:rsidRDefault="00C82DA6" w:rsidP="00C82D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bCs w:val="0"/>
                <w:sz w:val="24"/>
                <w:szCs w:val="24"/>
              </w:rPr>
            </w:pPr>
            <w:moveTo w:id="40" w:author="Ravinder Bhavnani" w:date="2014-11-24T08:53:00Z">
              <w:r w:rsidRPr="00B51EF8">
                <w:rPr>
                  <w:rFonts w:ascii="HelveticaNeue" w:hAnsi="HelveticaNeue" w:cstheme="minorHAnsi"/>
                  <w:b w:val="0"/>
                  <w:color w:val="808080" w:themeColor="background1" w:themeShade="80"/>
                  <w:sz w:val="24"/>
                  <w:szCs w:val="24"/>
                </w:rPr>
                <w:t>5 *950 (custom leads solutions)+21*700 (lead capture solutions) + 5*550 (symposium pro-scanner)=</w:t>
              </w:r>
              <w:r>
                <w:rPr>
                  <w:rFonts w:ascii="HelveticaNeue" w:hAnsi="HelveticaNeue" w:cstheme="minorHAnsi"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22,2</w:t>
              </w:r>
              <w:r w:rsidRPr="00C711D2">
                <w:rPr>
                  <w:rFonts w:ascii="HelveticaNeue" w:hAnsi="HelveticaNeue" w:cstheme="minorHAnsi"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00£</w:t>
              </w:r>
            </w:moveTo>
          </w:p>
          <w:p w:rsidR="00C82DA6" w:rsidRPr="0070152B" w:rsidRDefault="00C82DA6" w:rsidP="00C82D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</w:p>
        </w:tc>
      </w:tr>
      <w:tr w:rsidR="00C82DA6" w:rsidRPr="0070152B" w:rsidTr="00C82D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9" w:type="dxa"/>
            <w:shd w:val="clear" w:color="auto" w:fill="F2F2F2" w:themeFill="background1" w:themeFillShade="F2"/>
            <w:tcPrChange w:id="41" w:author="Ravinder Bhavnani" w:date="2014-11-24T08:54:00Z">
              <w:tcPr>
                <w:tcW w:w="3139" w:type="dxa"/>
                <w:shd w:val="clear" w:color="auto" w:fill="F2F2F2" w:themeFill="background1" w:themeFillShade="F2"/>
              </w:tcPr>
            </w:tcPrChange>
          </w:tcPr>
          <w:p w:rsidR="00C82DA6" w:rsidRDefault="00C82DA6" w:rsidP="00C82DA6">
            <w:pPr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</w:p>
          <w:p w:rsidR="00C82DA6" w:rsidRPr="000E750E" w:rsidRDefault="00C82DA6" w:rsidP="00C82DA6">
            <w:pPr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  <w:moveTo w:id="42" w:author="Ravinder Bhavnani" w:date="2014-11-24T08:53:00Z">
              <w:r w:rsidRPr="00B51EF8">
                <w:rPr>
                  <w:rFonts w:ascii="HelveticaNeue" w:hAnsi="HelveticaNeue" w:cstheme="minorHAnsi"/>
                  <w:b w:val="0"/>
                  <w:bCs w:val="0"/>
                  <w:color w:val="EE047B"/>
                  <w:sz w:val="24"/>
                  <w:szCs w:val="24"/>
                </w:rPr>
                <w:t>Device Preparation and marketing and sales costs</w:t>
              </w:r>
            </w:moveTo>
          </w:p>
        </w:tc>
        <w:tc>
          <w:tcPr>
            <w:tcW w:w="4439" w:type="dxa"/>
            <w:shd w:val="clear" w:color="auto" w:fill="F2F2F2" w:themeFill="background1" w:themeFillShade="F2"/>
            <w:tcPrChange w:id="43" w:author="Ravinder Bhavnani" w:date="2014-11-24T08:54:00Z">
              <w:tcPr>
                <w:tcW w:w="4439" w:type="dxa"/>
                <w:shd w:val="clear" w:color="auto" w:fill="F2F2F2" w:themeFill="background1" w:themeFillShade="F2"/>
              </w:tcPr>
            </w:tcPrChange>
          </w:tcPr>
          <w:p w:rsidR="00C82DA6" w:rsidRPr="00C711D2" w:rsidRDefault="00C82DA6" w:rsidP="00C82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bCs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moveTo w:id="44" w:author="Ravinder Bhavnani" w:date="2014-11-24T08:53:00Z">
              <w:r w:rsidRPr="00B51EF8">
                <w:rPr>
                  <w:rFonts w:ascii="HelveticaNeue" w:hAnsi="HelveticaNeue" w:cstheme="minorHAnsi"/>
                  <w:bCs/>
                  <w:color w:val="808080" w:themeColor="background1" w:themeShade="80"/>
                  <w:sz w:val="24"/>
                  <w:szCs w:val="24"/>
                </w:rPr>
                <w:t>5 *730 (custom leads solutions)+ 21*450 (lead capture solutions) + 5*300 (symposium pro-scanner+ 300 device preparation+500 marketing and sales)=</w:t>
              </w:r>
              <w:r>
                <w:rPr>
                  <w:rFonts w:ascii="HelveticaNeue" w:hAnsi="HelveticaNeue" w:cstheme="minorHAnsi"/>
                  <w:b/>
                  <w:bCs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18</w:t>
              </w:r>
              <w:r w:rsidRPr="00C711D2">
                <w:rPr>
                  <w:rFonts w:ascii="HelveticaNeue" w:hAnsi="HelveticaNeue" w:cstheme="minorHAnsi"/>
                  <w:b/>
                  <w:bCs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,400 £</w:t>
              </w:r>
            </w:moveTo>
          </w:p>
          <w:p w:rsidR="00C82DA6" w:rsidRPr="0070152B" w:rsidRDefault="00C82DA6" w:rsidP="00C82D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bCs/>
                <w:color w:val="EE047B"/>
                <w:sz w:val="24"/>
                <w:szCs w:val="24"/>
              </w:rPr>
            </w:pPr>
          </w:p>
        </w:tc>
      </w:tr>
      <w:tr w:rsidR="00C82DA6" w:rsidRPr="0070152B" w:rsidTr="00C82D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9" w:type="dxa"/>
            <w:tcPrChange w:id="45" w:author="Ravinder Bhavnani" w:date="2014-11-24T08:54:00Z">
              <w:tcPr>
                <w:tcW w:w="3139" w:type="dxa"/>
              </w:tcPr>
            </w:tcPrChange>
          </w:tcPr>
          <w:p w:rsidR="00C82DA6" w:rsidRPr="00720C8C" w:rsidRDefault="00C82DA6" w:rsidP="00C82DA6">
            <w:pPr>
  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  <w:moveTo w:id="46" w:author="Ravinder Bhavnani" w:date="2014-11-24T08:53:00Z">
              <w:r w:rsidRPr="00B51EF8">
                <w:rPr>
                  <w:rFonts w:ascii="HelveticaNeue" w:hAnsi="HelveticaNeue" w:cstheme="minorHAnsi"/>
                  <w:b w:val="0"/>
                  <w:bCs w:val="0"/>
                  <w:color w:val="EE047B"/>
                  <w:sz w:val="24"/>
                  <w:szCs w:val="24"/>
                </w:rPr>
                <w:t>Total earning to the MCI project with a 10% commission on pre-event preparation costs</w:t>
              </w:r>
            </w:moveTo>
          </w:p>
        </w:tc>
        <w:tc>
          <w:tcPr>
            <w:tcW w:w="4439" w:type="dxa"/>
            <w:tcPrChange w:id="47" w:author="Ravinder Bhavnani" w:date="2014-11-24T08:54:00Z">
              <w:tcPr>
                <w:tcW w:w="4439" w:type="dxa"/>
              </w:tcPr>
            </w:tcPrChange>
          </w:tcPr>
          <w:p w:rsidR="00C82DA6" w:rsidRPr="007603EF" w:rsidRDefault="00C82DA6" w:rsidP="00C82D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Neue" w:hAnsi="HelveticaNeue" w:cstheme="minorHAnsi"/>
                <w:bCs/>
                <w:sz w:val="24"/>
                <w:szCs w:val="24"/>
              </w:rPr>
            </w:pPr>
            <w:moveTo w:id="48" w:author="Ravinder Bhavnani" w:date="2014-11-24T08:53:00Z">
              <w:r w:rsidRPr="00B51EF8">
                <w:rPr>
                  <w:rFonts w:ascii="HelveticaNeue" w:hAnsi="HelveticaNeue" w:cstheme="minorHAnsi"/>
                  <w:bCs/>
                  <w:color w:val="808080" w:themeColor="background1" w:themeShade="80"/>
                  <w:sz w:val="24"/>
                  <w:szCs w:val="24"/>
                </w:rPr>
                <w:t>22,200 (total earnings)-18,400(total costs)+0.10*15,400 (commission)=</w:t>
              </w:r>
              <w:r w:rsidRPr="007925C7">
                <w:rPr>
                  <w:rFonts w:ascii="HelveticaNeue" w:hAnsi="HelveticaNeue" w:cstheme="minorHAnsi"/>
                  <w:b/>
                  <w:bCs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5</w:t>
              </w:r>
              <w:r>
                <w:rPr>
                  <w:rFonts w:ascii="HelveticaNeue" w:hAnsi="HelveticaNeue" w:cstheme="minorHAnsi"/>
                  <w:b/>
                  <w:bCs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,</w:t>
              </w:r>
              <w:r w:rsidRPr="007925C7">
                <w:rPr>
                  <w:rFonts w:ascii="HelveticaNeue" w:hAnsi="HelveticaNeue" w:cstheme="minorHAnsi"/>
                  <w:b/>
                  <w:bCs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340£</w:t>
              </w:r>
            </w:moveTo>
          </w:p>
        </w:tc>
      </w:tr>
      <w:moveToRangeEnd w:id="37"/>
    </w:tbl>
    <w:p w:rsidR="00A53D74" w:rsidRDefault="00A53D74" w:rsidP="00B52D35">
      <w:pPr>
        <w:rPr>
          <w:rFonts w:ascii="HelveticaNeue" w:hAnsi="HelveticaNeue" w:cstheme="minorHAnsi"/>
          <w:sz w:val="24"/>
          <w:szCs w:val="24"/>
          <w:lang w:val="en-US"/>
        </w:rPr>
      </w:pPr>
    </w:p>
    <w:tbl>
      <w:tblPr>
        <w:tblStyle w:val="LightGrid"/>
        <w:tblpPr w:leftFromText="180" w:rightFromText="180" w:vertAnchor="text" w:horzAnchor="page" w:tblpX="541" w:tblpY="501"/>
        <w:tblW w:w="0" w:type="auto"/>
        <w:tblLook w:val="04A0" w:firstRow="1" w:lastRow="0" w:firstColumn="1" w:lastColumn="0" w:noHBand="0" w:noVBand="1"/>
      </w:tblPr>
      <w:tblGrid>
        <w:gridCol w:w="3139"/>
        <w:gridCol w:w="4529"/>
      </w:tblGrid>
      <w:tr w:rsidR="007925C7" w:rsidRPr="0070152B" w:rsidTr="002554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9" w:type="dxa"/>
          </w:tcPr>
          <w:p w:rsidR="000E750E" w:rsidRDefault="000E750E" w:rsidP="002554EE">
            <w:pPr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</w:p>
          <w:p w:rsidR="007925C7" w:rsidRPr="000E750E" w:rsidRDefault="007925C7" w:rsidP="002554EE">
            <w:pPr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  <w:r w:rsidRPr="000E750E"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  <w:t>Earnings Based on Device Sales</w:t>
            </w:r>
          </w:p>
        </w:tc>
        <w:tc>
          <w:tcPr>
            <w:tcW w:w="4529" w:type="dxa"/>
          </w:tcPr>
          <w:p w:rsidR="007925C7" w:rsidRPr="0070152B" w:rsidRDefault="007925C7" w:rsidP="002554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bCs w:val="0"/>
                <w:sz w:val="24"/>
                <w:szCs w:val="24"/>
              </w:rPr>
            </w:pPr>
            <w:r w:rsidRPr="00B51EF8">
              <w:rPr>
                <w:rFonts w:ascii="HelveticaNeue" w:hAnsi="HelveticaNeue" w:cstheme="minorHAnsi"/>
                <w:b w:val="0"/>
                <w:color w:val="808080" w:themeColor="background1" w:themeShade="80"/>
                <w:sz w:val="24"/>
                <w:szCs w:val="24"/>
              </w:rPr>
              <w:t>5 *950 (custom leads solutions)+ 5*700 (lead capture solutions) + 5*550 (symposium pro-scanner)=</w:t>
            </w:r>
            <w:r w:rsidRPr="00C711D2">
              <w:rPr>
                <w:rFonts w:ascii="HelveticaNeue" w:hAnsi="HelveticaNeue" w:cstheme="minorHAnsi"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11,100£</w:t>
            </w:r>
          </w:p>
          <w:p w:rsidR="007925C7" w:rsidRPr="0070152B" w:rsidRDefault="007925C7" w:rsidP="002554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</w:p>
        </w:tc>
      </w:tr>
      <w:tr w:rsidR="007925C7" w:rsidRPr="0070152B" w:rsidTr="00720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9" w:type="dxa"/>
            <w:shd w:val="clear" w:color="auto" w:fill="F2F2F2" w:themeFill="background1" w:themeFillShade="F2"/>
          </w:tcPr>
          <w:p w:rsidR="000E750E" w:rsidRDefault="000E750E" w:rsidP="002554EE">
            <w:pPr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</w:p>
          <w:p w:rsidR="007925C7" w:rsidRPr="000E750E" w:rsidRDefault="007925C7" w:rsidP="002554EE">
            <w:pPr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  <w:r w:rsidRPr="000E750E"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  <w:t>Device Preparation and marketing and sales costs</w:t>
            </w:r>
          </w:p>
        </w:tc>
        <w:tc>
          <w:tcPr>
            <w:tcW w:w="4529" w:type="dxa"/>
            <w:shd w:val="clear" w:color="auto" w:fill="F2F2F2" w:themeFill="background1" w:themeFillShade="F2"/>
          </w:tcPr>
          <w:p w:rsidR="007925C7" w:rsidRPr="00C711D2" w:rsidRDefault="007925C7" w:rsidP="00255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bCs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B51EF8">
              <w:rPr>
                <w:rFonts w:ascii="HelveticaNeue" w:hAnsi="HelveticaNeue" w:cstheme="minorHAnsi"/>
                <w:bCs/>
                <w:color w:val="808080" w:themeColor="background1" w:themeShade="80"/>
                <w:sz w:val="24"/>
                <w:szCs w:val="24"/>
              </w:rPr>
              <w:t>5 *730 (custom leads solutions)+ 5*450 (lead capture solutions) + 5*300 (symposium pro-scanner+ 300 device preparation+500 marketing and sales)=</w:t>
            </w:r>
            <w:r w:rsidRPr="00C711D2">
              <w:rPr>
                <w:rFonts w:ascii="HelveticaNeue" w:hAnsi="HelveticaNeue" w:cstheme="minorHAnsi"/>
                <w:b/>
                <w:bCs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7,400 £</w:t>
            </w:r>
          </w:p>
          <w:p w:rsidR="007925C7" w:rsidRPr="0070152B" w:rsidRDefault="007925C7" w:rsidP="002554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bCs/>
                <w:color w:val="EE047B"/>
                <w:sz w:val="24"/>
                <w:szCs w:val="24"/>
              </w:rPr>
            </w:pPr>
          </w:p>
        </w:tc>
      </w:tr>
      <w:tr w:rsidR="007925C7" w:rsidRPr="0070152B" w:rsidTr="002554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9" w:type="dxa"/>
          </w:tcPr>
          <w:p w:rsidR="000E750E" w:rsidRDefault="000E750E" w:rsidP="002554EE">
            <w:pPr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</w:p>
          <w:p w:rsidR="007925C7" w:rsidRPr="000E750E" w:rsidRDefault="007925C7" w:rsidP="002554EE">
            <w:pPr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  <w:r w:rsidRPr="000E750E"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  <w:t>Total earning to the MCI project with a 12% commission on costs</w:t>
            </w:r>
          </w:p>
        </w:tc>
        <w:tc>
          <w:tcPr>
            <w:tcW w:w="4529" w:type="dxa"/>
          </w:tcPr>
          <w:p w:rsidR="000E750E" w:rsidRDefault="000E750E" w:rsidP="002554E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Neue" w:hAnsi="HelveticaNeue" w:cstheme="minorHAnsi"/>
                <w:bCs/>
                <w:sz w:val="24"/>
                <w:szCs w:val="24"/>
              </w:rPr>
            </w:pPr>
          </w:p>
          <w:p w:rsidR="007925C7" w:rsidRPr="004715F7" w:rsidRDefault="007925C7" w:rsidP="002554E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Neue" w:hAnsi="HelveticaNeue" w:cstheme="minorHAnsi"/>
                <w:b/>
                <w:bCs/>
                <w:color w:val="EE047B"/>
                <w:sz w:val="24"/>
                <w:szCs w:val="24"/>
              </w:rPr>
            </w:pPr>
            <w:r w:rsidRPr="00B51EF8">
              <w:rPr>
                <w:rFonts w:ascii="HelveticaNeue" w:hAnsi="HelveticaNeue" w:cstheme="minorHAnsi"/>
                <w:bCs/>
                <w:color w:val="808080" w:themeColor="background1" w:themeShade="80"/>
                <w:sz w:val="24"/>
                <w:szCs w:val="24"/>
              </w:rPr>
              <w:t>11,100 (total earnings)-7400(costs)+0.12*7400 (commission)=</w:t>
            </w:r>
            <w:r w:rsidRPr="00720C8C">
              <w:rPr>
                <w:rFonts w:ascii="HelveticaNeue" w:hAnsi="HelveticaNeue" w:cstheme="minorHAnsi"/>
                <w:b/>
                <w:bCs/>
                <w:caps/>
                <w:sz w:val="32"/>
                <w:szCs w:val="3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4, 588£</w:t>
            </w:r>
          </w:p>
        </w:tc>
      </w:tr>
    </w:tbl>
    <w:p w:rsidR="000354B5" w:rsidRDefault="000354B5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28"/>
          <w:szCs w:val="28"/>
        </w:rPr>
      </w:pPr>
    </w:p>
    <w:tbl>
      <w:tblPr>
        <w:tblStyle w:val="LightGrid"/>
        <w:tblpPr w:leftFromText="180" w:rightFromText="180" w:vertAnchor="text" w:horzAnchor="page" w:tblpX="8791" w:tblpY="138"/>
        <w:tblW w:w="0" w:type="auto"/>
        <w:tblLook w:val="04A0" w:firstRow="1" w:lastRow="0" w:firstColumn="1" w:lastColumn="0" w:noHBand="0" w:noVBand="1"/>
      </w:tblPr>
      <w:tblGrid>
        <w:gridCol w:w="3139"/>
        <w:gridCol w:w="4439"/>
      </w:tblGrid>
      <w:tr w:rsidR="007925C7" w:rsidRPr="0070152B" w:rsidDel="00C82DA6" w:rsidTr="007925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9" w:type="dxa"/>
          </w:tcPr>
          <w:p w:rsidR="000E750E" w:rsidDel="00C82DA6" w:rsidRDefault="000E750E" w:rsidP="007925C7">
            <w:pPr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  <w:moveFromRangeStart w:id="49" w:author="Ravinder Bhavnani" w:date="2014-11-24T08:53:00Z" w:name="move278438548"/>
          </w:p>
          <w:p w:rsidR="007925C7" w:rsidRPr="000E750E" w:rsidDel="00C82DA6" w:rsidRDefault="007925C7" w:rsidP="007925C7">
            <w:pPr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  <w:moveFrom w:id="50" w:author="Ravinder Bhavnani" w:date="2014-11-24T08:53:00Z">
              <w:r w:rsidRPr="00B51EF8" w:rsidDel="00C82DA6">
                <w:rPr>
                  <w:rFonts w:ascii="HelveticaNeue" w:hAnsi="HelveticaNeue" w:cstheme="minorHAnsi"/>
                  <w:b w:val="0"/>
                  <w:bCs w:val="0"/>
                  <w:color w:val="EE047B"/>
                  <w:sz w:val="24"/>
                  <w:szCs w:val="24"/>
                </w:rPr>
                <w:t>Earnings Based on Device Sales</w:t>
              </w:r>
            </w:moveFrom>
          </w:p>
        </w:tc>
        <w:tc>
          <w:tcPr>
            <w:tcW w:w="4439" w:type="dxa"/>
          </w:tcPr>
          <w:p w:rsidR="007925C7" w:rsidRPr="0070152B" w:rsidDel="00C82DA6" w:rsidRDefault="007925C7" w:rsidP="007925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bCs w:val="0"/>
                <w:sz w:val="24"/>
                <w:szCs w:val="24"/>
              </w:rPr>
            </w:pPr>
            <w:moveFrom w:id="51" w:author="Ravinder Bhavnani" w:date="2014-11-24T08:53:00Z">
              <w:r w:rsidRPr="00B51EF8" w:rsidDel="00C82DA6">
                <w:rPr>
                  <w:rFonts w:ascii="HelveticaNeue" w:hAnsi="HelveticaNeue" w:cstheme="minorHAnsi"/>
                  <w:b w:val="0"/>
                  <w:color w:val="808080" w:themeColor="background1" w:themeShade="80"/>
                  <w:sz w:val="24"/>
                  <w:szCs w:val="24"/>
                </w:rPr>
                <w:t>5 *950 (custom leads solutions)+21*700 (lead capture solutions) + 5*550 (symposium pro-scanner)=</w:t>
              </w:r>
              <w:r w:rsidDel="00C82DA6">
                <w:rPr>
                  <w:rFonts w:ascii="HelveticaNeue" w:hAnsi="HelveticaNeue" w:cstheme="minorHAnsi"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22,2</w:t>
              </w:r>
              <w:r w:rsidRPr="00C711D2" w:rsidDel="00C82DA6">
                <w:rPr>
                  <w:rFonts w:ascii="HelveticaNeue" w:hAnsi="HelveticaNeue" w:cstheme="minorHAnsi"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00£</w:t>
              </w:r>
            </w:moveFrom>
          </w:p>
          <w:p w:rsidR="007925C7" w:rsidRPr="0070152B" w:rsidDel="00C82DA6" w:rsidRDefault="007925C7" w:rsidP="007925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</w:p>
        </w:tc>
      </w:tr>
      <w:tr w:rsidR="007925C7" w:rsidRPr="0070152B" w:rsidDel="00C82DA6" w:rsidTr="00720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9" w:type="dxa"/>
            <w:shd w:val="clear" w:color="auto" w:fill="F2F2F2" w:themeFill="background1" w:themeFillShade="F2"/>
          </w:tcPr>
          <w:p w:rsidR="000E750E" w:rsidDel="00C82DA6" w:rsidRDefault="000E750E" w:rsidP="007925C7">
            <w:pPr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</w:p>
          <w:p w:rsidR="007925C7" w:rsidRPr="000E750E" w:rsidDel="00C82DA6" w:rsidRDefault="007925C7" w:rsidP="007925C7">
            <w:pPr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  <w:moveFrom w:id="52" w:author="Ravinder Bhavnani" w:date="2014-11-24T08:53:00Z">
              <w:r w:rsidRPr="00B51EF8" w:rsidDel="00C82DA6">
                <w:rPr>
                  <w:rFonts w:ascii="HelveticaNeue" w:hAnsi="HelveticaNeue" w:cstheme="minorHAnsi"/>
                  <w:b w:val="0"/>
                  <w:bCs w:val="0"/>
                  <w:color w:val="EE047B"/>
                  <w:sz w:val="24"/>
                  <w:szCs w:val="24"/>
                </w:rPr>
                <w:t>Device Preparation and marketing and sales costs</w:t>
              </w:r>
            </w:moveFrom>
          </w:p>
        </w:tc>
        <w:tc>
          <w:tcPr>
            <w:tcW w:w="4439" w:type="dxa"/>
            <w:shd w:val="clear" w:color="auto" w:fill="F2F2F2" w:themeFill="background1" w:themeFillShade="F2"/>
          </w:tcPr>
          <w:p w:rsidR="007925C7" w:rsidRPr="00C711D2" w:rsidDel="00C82DA6" w:rsidRDefault="007925C7" w:rsidP="007925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bCs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moveFrom w:id="53" w:author="Ravinder Bhavnani" w:date="2014-11-24T08:53:00Z">
              <w:r w:rsidRPr="00B51EF8" w:rsidDel="00C82DA6">
                <w:rPr>
                  <w:rFonts w:ascii="HelveticaNeue" w:hAnsi="HelveticaNeue" w:cstheme="minorHAnsi"/>
                  <w:bCs/>
                  <w:color w:val="808080" w:themeColor="background1" w:themeShade="80"/>
                  <w:sz w:val="24"/>
                  <w:szCs w:val="24"/>
                </w:rPr>
                <w:t>5 *730 (custom leads solutions)+ 21*450 (lead capture solutions) + 5*300 (symposium pro-scanner+ 300 device preparation+500 marketing and sales)=</w:t>
              </w:r>
              <w:r w:rsidDel="00C82DA6">
                <w:rPr>
                  <w:rFonts w:ascii="HelveticaNeue" w:hAnsi="HelveticaNeue" w:cstheme="minorHAnsi"/>
                  <w:b/>
                  <w:bCs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18</w:t>
              </w:r>
              <w:r w:rsidRPr="00C711D2" w:rsidDel="00C82DA6">
                <w:rPr>
                  <w:rFonts w:ascii="HelveticaNeue" w:hAnsi="HelveticaNeue" w:cstheme="minorHAnsi"/>
                  <w:b/>
                  <w:bCs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,400 £</w:t>
              </w:r>
            </w:moveFrom>
          </w:p>
          <w:p w:rsidR="007925C7" w:rsidRPr="0070152B" w:rsidDel="00C82DA6" w:rsidRDefault="007925C7" w:rsidP="007925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Neue" w:hAnsi="HelveticaNeue" w:cstheme="minorHAnsi"/>
                <w:b/>
                <w:bCs/>
                <w:color w:val="EE047B"/>
                <w:sz w:val="24"/>
                <w:szCs w:val="24"/>
              </w:rPr>
            </w:pPr>
          </w:p>
        </w:tc>
      </w:tr>
      <w:tr w:rsidR="007925C7" w:rsidRPr="0070152B" w:rsidDel="00C82DA6" w:rsidTr="007925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9" w:type="dxa"/>
          </w:tcPr>
          <w:p w:rsidR="007925C7" w:rsidRPr="00720C8C" w:rsidDel="00C82DA6" w:rsidRDefault="007925C7" w:rsidP="007925C7">
            <w:pPr>
              <w:rPr>
                <w:rFonts w:ascii="HelveticaNeue" w:hAnsi="HelveticaNeue" w:cstheme="minorHAnsi"/>
                <w:b w:val="0"/>
                <w:bCs w:val="0"/>
                <w:color w:val="EE047B"/>
                <w:sz w:val="24"/>
                <w:szCs w:val="24"/>
              </w:rPr>
            </w:pPr>
            <w:moveFrom w:id="54" w:author="Ravinder Bhavnani" w:date="2014-11-24T08:53:00Z">
              <w:r w:rsidRPr="00B51EF8" w:rsidDel="00C82DA6">
                <w:rPr>
                  <w:rFonts w:ascii="HelveticaNeue" w:hAnsi="HelveticaNeue" w:cstheme="minorHAnsi"/>
                  <w:b w:val="0"/>
                  <w:bCs w:val="0"/>
                  <w:color w:val="EE047B"/>
                  <w:sz w:val="24"/>
                  <w:szCs w:val="24"/>
                </w:rPr>
                <w:t>Total earning to the MCI project with a 10% commission on pre-event preparation costs</w:t>
              </w:r>
            </w:moveFrom>
          </w:p>
        </w:tc>
        <w:tc>
          <w:tcPr>
            <w:tcW w:w="4439" w:type="dxa"/>
          </w:tcPr>
          <w:p w:rsidR="007925C7" w:rsidRPr="007603EF" w:rsidDel="00C82DA6" w:rsidRDefault="007925C7" w:rsidP="007925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Neue" w:hAnsi="HelveticaNeue" w:cstheme="minorHAnsi"/>
                <w:bCs/>
                <w:sz w:val="24"/>
                <w:szCs w:val="24"/>
              </w:rPr>
            </w:pPr>
            <w:moveFrom w:id="55" w:author="Ravinder Bhavnani" w:date="2014-11-24T08:53:00Z">
              <w:r w:rsidRPr="00B51EF8" w:rsidDel="00C82DA6">
                <w:rPr>
                  <w:rFonts w:ascii="HelveticaNeue" w:hAnsi="HelveticaNeue" w:cstheme="minorHAnsi"/>
                  <w:bCs/>
                  <w:color w:val="808080" w:themeColor="background1" w:themeShade="80"/>
                  <w:sz w:val="24"/>
                  <w:szCs w:val="24"/>
                </w:rPr>
                <w:t>22,200 (total earnings)-18,400(total costs)+0.10*15,400 (commission)=</w:t>
              </w:r>
              <w:r w:rsidRPr="007925C7" w:rsidDel="00C82DA6">
                <w:rPr>
                  <w:rFonts w:ascii="HelveticaNeue" w:hAnsi="HelveticaNeue" w:cstheme="minorHAnsi"/>
                  <w:b/>
                  <w:bCs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5</w:t>
              </w:r>
              <w:r w:rsidDel="00C82DA6">
                <w:rPr>
                  <w:rFonts w:ascii="HelveticaNeue" w:hAnsi="HelveticaNeue" w:cstheme="minorHAnsi"/>
                  <w:b/>
                  <w:bCs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,</w:t>
              </w:r>
              <w:r w:rsidRPr="007925C7" w:rsidDel="00C82DA6">
                <w:rPr>
                  <w:rFonts w:ascii="HelveticaNeue" w:hAnsi="HelveticaNeue" w:cstheme="minorHAnsi"/>
                  <w:b/>
                  <w:bCs/>
                  <w:caps/>
                  <w:sz w:val="32"/>
                  <w:szCs w:val="32"/>
                  <w14:reflection w14:blurRad="12700" w14:stA="28000" w14:stPos="0" w14:endA="0" w14:endPos="45000" w14:dist="1003" w14:dir="5400000" w14:fadeDir="5400000" w14:sx="100000" w14:sy="-100000" w14:kx="0" w14:ky="0" w14:algn="bl"/>
                  <w14:textOutline w14:w="4495" w14:cap="flat" w14:cmpd="sng" w14:algn="ctr">
                    <w14:solidFill>
                      <w14:schemeClr w14:val="accent4">
                        <w14:shade w14:val="50000"/>
                        <w14:satMod w14:val="120000"/>
                      </w14:schemeClr>
                    </w14:solidFill>
                    <w14:prstDash w14:val="solid"/>
                    <w14:round/>
                  </w14:textOutline>
                </w:rPr>
                <w:t>340£</w:t>
              </w:r>
            </w:moveFrom>
          </w:p>
        </w:tc>
      </w:tr>
      <w:moveFromRangeEnd w:id="49"/>
    </w:tbl>
    <w:p w:rsidR="000354B5" w:rsidRDefault="000354B5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28"/>
          <w:szCs w:val="28"/>
        </w:rPr>
      </w:pPr>
    </w:p>
    <w:p w:rsidR="000354B5" w:rsidRDefault="000354B5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28"/>
          <w:szCs w:val="28"/>
        </w:rPr>
      </w:pPr>
    </w:p>
    <w:p w:rsidR="000354B5" w:rsidRDefault="000354B5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28"/>
          <w:szCs w:val="28"/>
        </w:rPr>
      </w:pPr>
    </w:p>
    <w:p w:rsidR="000354B5" w:rsidRDefault="000354B5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28"/>
          <w:szCs w:val="28"/>
        </w:rPr>
      </w:pPr>
    </w:p>
    <w:p w:rsidR="000354B5" w:rsidRDefault="000354B5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28"/>
          <w:szCs w:val="28"/>
        </w:rPr>
      </w:pPr>
    </w:p>
    <w:p w:rsidR="0070152B" w:rsidRDefault="0070152B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28"/>
          <w:szCs w:val="28"/>
        </w:rPr>
      </w:pPr>
    </w:p>
    <w:p w:rsidR="0070152B" w:rsidRDefault="0070152B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28"/>
          <w:szCs w:val="28"/>
        </w:rPr>
      </w:pPr>
    </w:p>
    <w:p w:rsidR="0070152B" w:rsidRDefault="0070152B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28"/>
          <w:szCs w:val="28"/>
        </w:rPr>
      </w:pPr>
    </w:p>
    <w:p w:rsidR="0070152B" w:rsidRDefault="0070152B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28"/>
          <w:szCs w:val="28"/>
        </w:rPr>
      </w:pPr>
    </w:p>
    <w:p w:rsidR="0070152B" w:rsidRDefault="0070152B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28"/>
          <w:szCs w:val="28"/>
        </w:rPr>
      </w:pPr>
    </w:p>
    <w:p w:rsidR="000354B5" w:rsidRDefault="000354B5" w:rsidP="000354B5">
      <w:pPr>
        <w:spacing w:after="0"/>
        <w:rPr>
          <w:rFonts w:cstheme="minorHAnsi"/>
          <w:b/>
          <w:bCs/>
          <w:color w:val="EE047B"/>
          <w:sz w:val="28"/>
          <w:szCs w:val="28"/>
        </w:rPr>
      </w:pPr>
    </w:p>
    <w:p w:rsidR="000354B5" w:rsidRPr="000354B5" w:rsidRDefault="000354B5" w:rsidP="004C2BF4">
      <w:pPr>
        <w:spacing w:after="0"/>
        <w:ind w:hanging="810"/>
        <w:jc w:val="center"/>
        <w:rPr>
          <w:rFonts w:cstheme="minorHAnsi"/>
          <w:b/>
          <w:bCs/>
          <w:color w:val="EE047B"/>
          <w:sz w:val="36"/>
          <w:szCs w:val="36"/>
        </w:rPr>
      </w:pPr>
    </w:p>
    <w:p w:rsidR="004C2BF4" w:rsidRPr="004C2BF4" w:rsidRDefault="004C2BF4" w:rsidP="000354B5">
      <w:pPr>
        <w:spacing w:after="0"/>
        <w:ind w:hanging="810"/>
        <w:jc w:val="center"/>
        <w:rPr>
          <w:rFonts w:ascii="HelveticaNeue" w:hAnsi="HelveticaNeue" w:cstheme="minorHAnsi"/>
          <w:b/>
          <w:bCs/>
          <w:color w:val="EE047B"/>
          <w:sz w:val="36"/>
          <w:szCs w:val="36"/>
        </w:rPr>
      </w:pPr>
      <w:r w:rsidRPr="004C2BF4">
        <w:rPr>
          <w:rFonts w:ascii="HelveticaNeue" w:hAnsi="HelveticaNeue" w:cstheme="minorHAnsi"/>
          <w:b/>
          <w:bCs/>
          <w:color w:val="EE047B"/>
          <w:sz w:val="36"/>
          <w:szCs w:val="36"/>
        </w:rPr>
        <w:t>Ask us about adding lead retrieval to your next event</w:t>
      </w:r>
    </w:p>
    <w:p w:rsidR="004C2BF4" w:rsidRPr="004C2BF4" w:rsidRDefault="006C77CA" w:rsidP="000354B5">
      <w:pPr>
        <w:spacing w:after="0"/>
        <w:ind w:hanging="810"/>
        <w:jc w:val="center"/>
        <w:rPr>
          <w:rFonts w:ascii="HelveticaNeue" w:hAnsi="HelveticaNeue" w:cstheme="minorHAnsi"/>
          <w:b/>
          <w:bCs/>
          <w:color w:val="EE047B"/>
          <w:sz w:val="36"/>
          <w:szCs w:val="36"/>
        </w:rPr>
      </w:pPr>
      <w:r w:rsidRPr="004C2BF4">
        <w:rPr>
          <w:rFonts w:ascii="HelveticaNeue" w:hAnsi="HelveticaNeue" w:cstheme="minorHAnsi"/>
          <w:b/>
          <w:bCs/>
          <w:color w:val="EE047B"/>
          <w:sz w:val="36"/>
          <w:szCs w:val="36"/>
        </w:rPr>
        <w:t>Contact</w:t>
      </w:r>
      <w:r w:rsidR="004C2BF4" w:rsidRPr="004C2BF4">
        <w:rPr>
          <w:rFonts w:ascii="HelveticaNeue" w:hAnsi="HelveticaNeue" w:cstheme="minorHAnsi"/>
          <w:b/>
          <w:bCs/>
          <w:color w:val="EE047B"/>
          <w:sz w:val="36"/>
          <w:szCs w:val="36"/>
        </w:rPr>
        <w:t xml:space="preserve"> PCO IT Event Services:</w:t>
      </w:r>
    </w:p>
    <w:p w:rsidR="004C2BF4" w:rsidRPr="004C2BF4" w:rsidRDefault="000354B5" w:rsidP="000354B5">
      <w:pPr>
        <w:spacing w:after="0" w:line="240" w:lineRule="auto"/>
        <w:jc w:val="center"/>
        <w:rPr>
          <w:rFonts w:ascii="HelveticaNeue" w:eastAsia="Times New Roman" w:hAnsi="HelveticaNeue" w:cstheme="minorHAnsi"/>
          <w:b/>
          <w:sz w:val="28"/>
          <w:szCs w:val="28"/>
          <w:lang w:eastAsia="en-GB"/>
        </w:rPr>
      </w:pPr>
      <w:r w:rsidRPr="000354B5">
        <w:rPr>
          <w:rFonts w:ascii="HelveticaNeue" w:eastAsia="Times New Roman" w:hAnsi="HelveticaNeue" w:cstheme="minorHAnsi"/>
          <w:b/>
          <w:sz w:val="28"/>
          <w:szCs w:val="28"/>
          <w:lang w:eastAsia="en-GB"/>
        </w:rPr>
        <w:t>karen.bhavnani@mci-group.com</w:t>
      </w:r>
    </w:p>
    <w:p w:rsidR="001A38F2" w:rsidRPr="00B52D35" w:rsidRDefault="00D66913" w:rsidP="00B52D35">
      <w:pPr>
        <w:rPr>
          <w:rFonts w:ascii="HelveticaNeue" w:hAnsi="HelveticaNeue" w:cstheme="minorHAnsi"/>
          <w:sz w:val="24"/>
          <w:szCs w:val="24"/>
          <w:lang w:val="en-US"/>
        </w:rPr>
      </w:pPr>
      <w:r>
        <w:rPr>
          <w:rFonts w:ascii="Helvetica Neue" w:hAnsi="Helvetica Neue" w:cs="TimesNewRomanPS-ItalicMT"/>
          <w:i/>
          <w:iCs/>
          <w:noProof/>
          <w:color w:val="EE047B"/>
          <w:sz w:val="42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F9623A" wp14:editId="6B3A23B5">
                <wp:simplePos x="0" y="0"/>
                <wp:positionH relativeFrom="column">
                  <wp:posOffset>7139940</wp:posOffset>
                </wp:positionH>
                <wp:positionV relativeFrom="paragraph">
                  <wp:posOffset>34925</wp:posOffset>
                </wp:positionV>
                <wp:extent cx="1257300" cy="737870"/>
                <wp:effectExtent l="0" t="0" r="0" b="508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A77450" w:rsidRPr="00397A33" w:rsidRDefault="00A77450" w:rsidP="00D66913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40" type="#_x0000_t202" style="position:absolute;margin-left:562.2pt;margin-top:2.75pt;width:99pt;height:58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" filled="f" stroked="f">
                <v:textbox>
                  <w:txbxContent>
                    <w:p w:rsidR="00A77450" w:rsidRPr="00397A33" w:rsidRDefault="00A77450" w:rsidP="00D66913">
                      <w:pPr>
                        <w:rPr>
                          <w:rFonts w:ascii="Helvetica Neue" w:hAnsi="Helvetica Neu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 Neue" w:hAnsi="Helvetica Neue" w:cs="TimesNewRomanPS-ItalicMT"/>
          <w:i/>
          <w:iCs/>
          <w:noProof/>
          <w:color w:val="EE047B"/>
          <w:sz w:val="42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078D263" wp14:editId="262BEEB7">
                <wp:simplePos x="0" y="0"/>
                <wp:positionH relativeFrom="column">
                  <wp:posOffset>5419090</wp:posOffset>
                </wp:positionH>
                <wp:positionV relativeFrom="paragraph">
                  <wp:posOffset>36830</wp:posOffset>
                </wp:positionV>
                <wp:extent cx="1257300" cy="737870"/>
                <wp:effectExtent l="0" t="0" r="0" b="508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A77450" w:rsidRPr="00397A33" w:rsidRDefault="00A77450" w:rsidP="00D66913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41" type="#_x0000_t202" style="position:absolute;margin-left:426.7pt;margin-top:2.9pt;width:99pt;height:58.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" filled="f" stroked="f">
                <v:textbox>
                  <w:txbxContent>
                    <w:p w:rsidR="00A77450" w:rsidRPr="00397A33" w:rsidRDefault="00A77450" w:rsidP="00D66913">
                      <w:pPr>
                        <w:rPr>
                          <w:rFonts w:ascii="Helvetica Neue" w:hAnsi="Helvetica Neu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A38F2" w:rsidRPr="00B52D35" w:rsidSect="001A38F2">
      <w:pgSz w:w="16838" w:h="11906" w:orient="landscape"/>
      <w:pgMar w:top="72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450" w:rsidRDefault="00A77450" w:rsidP="002778C0">
      <w:pPr>
        <w:spacing w:after="0" w:line="240" w:lineRule="auto"/>
      </w:pPr>
      <w:r>
        <w:separator/>
      </w:r>
    </w:p>
  </w:endnote>
  <w:endnote w:type="continuationSeparator" w:id="0">
    <w:p w:rsidR="00A77450" w:rsidRDefault="00A77450" w:rsidP="002778C0">
      <w:pPr>
        <w:spacing w:after="0" w:line="240" w:lineRule="auto"/>
      </w:pPr>
      <w:r>
        <w:continuationSeparator/>
      </w:r>
    </w:p>
  </w:endnote>
  <w:endnote w:type="continuationNotice" w:id="1">
    <w:p w:rsidR="00A77450" w:rsidRDefault="00A774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Neue">
    <w:altName w:val="Helvetica Neu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Euro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450" w:rsidRDefault="00A77450" w:rsidP="002778C0">
      <w:pPr>
        <w:spacing w:after="0" w:line="240" w:lineRule="auto"/>
      </w:pPr>
      <w:r>
        <w:separator/>
      </w:r>
    </w:p>
  </w:footnote>
  <w:footnote w:type="continuationSeparator" w:id="0">
    <w:p w:rsidR="00A77450" w:rsidRDefault="00A77450" w:rsidP="002778C0">
      <w:pPr>
        <w:spacing w:after="0" w:line="240" w:lineRule="auto"/>
      </w:pPr>
      <w:r>
        <w:continuationSeparator/>
      </w:r>
    </w:p>
  </w:footnote>
  <w:footnote w:type="continuationNotice" w:id="1">
    <w:p w:rsidR="00A77450" w:rsidRDefault="00A7745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2pt;height:10.5pt;visibility:visible;mso-wrap-style:square" o:bullet="t">
        <v:imagedata r:id="rId1" o:title=""/>
      </v:shape>
    </w:pict>
  </w:numPicBullet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2216B81"/>
    <w:multiLevelType w:val="hybridMultilevel"/>
    <w:tmpl w:val="F8F093B0"/>
    <w:lvl w:ilvl="0" w:tplc="08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039B04A9"/>
    <w:multiLevelType w:val="hybridMultilevel"/>
    <w:tmpl w:val="A45CE7E8"/>
    <w:lvl w:ilvl="0" w:tplc="676E7072">
      <w:start w:val="1"/>
      <w:numFmt w:val="lowerLetter"/>
      <w:lvlText w:val="%1."/>
      <w:lvlJc w:val="left"/>
      <w:pPr>
        <w:ind w:left="630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05012747"/>
    <w:multiLevelType w:val="hybridMultilevel"/>
    <w:tmpl w:val="F1420966"/>
    <w:lvl w:ilvl="0" w:tplc="08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12EF0E0D"/>
    <w:multiLevelType w:val="hybridMultilevel"/>
    <w:tmpl w:val="BA002DCA"/>
    <w:lvl w:ilvl="0" w:tplc="290C3FE2">
      <w:start w:val="1"/>
      <w:numFmt w:val="decimal"/>
      <w:lvlText w:val="%1."/>
      <w:lvlJc w:val="left"/>
      <w:pPr>
        <w:ind w:left="270" w:hanging="360"/>
      </w:pPr>
      <w:rPr>
        <w:color w:val="EE047B"/>
      </w:rPr>
    </w:lvl>
    <w:lvl w:ilvl="1" w:tplc="08090019">
      <w:start w:val="1"/>
      <w:numFmt w:val="lowerLetter"/>
      <w:lvlText w:val="%2."/>
      <w:lvlJc w:val="left"/>
      <w:pPr>
        <w:ind w:left="990" w:hanging="360"/>
      </w:pPr>
    </w:lvl>
    <w:lvl w:ilvl="2" w:tplc="0809001B" w:tentative="1">
      <w:start w:val="1"/>
      <w:numFmt w:val="lowerRoman"/>
      <w:lvlText w:val="%3."/>
      <w:lvlJc w:val="right"/>
      <w:pPr>
        <w:ind w:left="1710" w:hanging="180"/>
      </w:pPr>
    </w:lvl>
    <w:lvl w:ilvl="3" w:tplc="0809000F" w:tentative="1">
      <w:start w:val="1"/>
      <w:numFmt w:val="decimal"/>
      <w:lvlText w:val="%4."/>
      <w:lvlJc w:val="left"/>
      <w:pPr>
        <w:ind w:left="2430" w:hanging="360"/>
      </w:pPr>
    </w:lvl>
    <w:lvl w:ilvl="4" w:tplc="08090019" w:tentative="1">
      <w:start w:val="1"/>
      <w:numFmt w:val="lowerLetter"/>
      <w:lvlText w:val="%5."/>
      <w:lvlJc w:val="left"/>
      <w:pPr>
        <w:ind w:left="3150" w:hanging="360"/>
      </w:pPr>
    </w:lvl>
    <w:lvl w:ilvl="5" w:tplc="0809001B" w:tentative="1">
      <w:start w:val="1"/>
      <w:numFmt w:val="lowerRoman"/>
      <w:lvlText w:val="%6."/>
      <w:lvlJc w:val="right"/>
      <w:pPr>
        <w:ind w:left="3870" w:hanging="180"/>
      </w:pPr>
    </w:lvl>
    <w:lvl w:ilvl="6" w:tplc="0809000F" w:tentative="1">
      <w:start w:val="1"/>
      <w:numFmt w:val="decimal"/>
      <w:lvlText w:val="%7."/>
      <w:lvlJc w:val="left"/>
      <w:pPr>
        <w:ind w:left="4590" w:hanging="360"/>
      </w:pPr>
    </w:lvl>
    <w:lvl w:ilvl="7" w:tplc="08090019" w:tentative="1">
      <w:start w:val="1"/>
      <w:numFmt w:val="lowerLetter"/>
      <w:lvlText w:val="%8."/>
      <w:lvlJc w:val="left"/>
      <w:pPr>
        <w:ind w:left="5310" w:hanging="360"/>
      </w:pPr>
    </w:lvl>
    <w:lvl w:ilvl="8" w:tplc="0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>
    <w:nsid w:val="138473C8"/>
    <w:multiLevelType w:val="hybridMultilevel"/>
    <w:tmpl w:val="32101F34"/>
    <w:lvl w:ilvl="0" w:tplc="04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6">
    <w:nsid w:val="185C27E0"/>
    <w:multiLevelType w:val="hybridMultilevel"/>
    <w:tmpl w:val="CAB87256"/>
    <w:lvl w:ilvl="0" w:tplc="08090019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1F9B2B5F"/>
    <w:multiLevelType w:val="hybridMultilevel"/>
    <w:tmpl w:val="437650D6"/>
    <w:lvl w:ilvl="0" w:tplc="B8F2AF0E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  <w:color w:val="EE047B"/>
      </w:rPr>
    </w:lvl>
    <w:lvl w:ilvl="1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8">
    <w:nsid w:val="239D068D"/>
    <w:multiLevelType w:val="hybridMultilevel"/>
    <w:tmpl w:val="DEB2CDCE"/>
    <w:lvl w:ilvl="0" w:tplc="04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9">
    <w:nsid w:val="25322B2F"/>
    <w:multiLevelType w:val="hybridMultilevel"/>
    <w:tmpl w:val="A5B83442"/>
    <w:lvl w:ilvl="0" w:tplc="08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>
    <w:nsid w:val="29ED1AD6"/>
    <w:multiLevelType w:val="hybridMultilevel"/>
    <w:tmpl w:val="80800D04"/>
    <w:lvl w:ilvl="0" w:tplc="04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1">
    <w:nsid w:val="2A6D5948"/>
    <w:multiLevelType w:val="hybridMultilevel"/>
    <w:tmpl w:val="EF9CBFE8"/>
    <w:lvl w:ilvl="0" w:tplc="0809000D">
      <w:start w:val="1"/>
      <w:numFmt w:val="bullet"/>
      <w:lvlText w:val=""/>
      <w:lvlJc w:val="left"/>
      <w:pPr>
        <w:ind w:left="2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2">
    <w:nsid w:val="311123F8"/>
    <w:multiLevelType w:val="hybridMultilevel"/>
    <w:tmpl w:val="493A835E"/>
    <w:lvl w:ilvl="0" w:tplc="0BE0F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00A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4450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646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EC9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3E0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A7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271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68D2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54C52E4"/>
    <w:multiLevelType w:val="hybridMultilevel"/>
    <w:tmpl w:val="074E75CC"/>
    <w:lvl w:ilvl="0" w:tplc="08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>
    <w:nsid w:val="356E700C"/>
    <w:multiLevelType w:val="hybridMultilevel"/>
    <w:tmpl w:val="91EEEA50"/>
    <w:lvl w:ilvl="0" w:tplc="0409000D">
      <w:start w:val="1"/>
      <w:numFmt w:val="bullet"/>
      <w:lvlText w:val=""/>
      <w:lvlJc w:val="left"/>
      <w:pPr>
        <w:ind w:left="2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72709F0"/>
    <w:multiLevelType w:val="hybridMultilevel"/>
    <w:tmpl w:val="E38045A4"/>
    <w:lvl w:ilvl="0" w:tplc="0809000D">
      <w:start w:val="1"/>
      <w:numFmt w:val="bullet"/>
      <w:lvlText w:val=""/>
      <w:lvlJc w:val="left"/>
      <w:pPr>
        <w:ind w:left="270" w:hanging="360"/>
      </w:pPr>
      <w:rPr>
        <w:rFonts w:ascii="Wingdings" w:hAnsi="Wingdings" w:hint="default"/>
        <w:color w:val="EE047B"/>
      </w:rPr>
    </w:lvl>
    <w:lvl w:ilvl="1" w:tplc="08090019">
      <w:start w:val="1"/>
      <w:numFmt w:val="lowerLetter"/>
      <w:lvlText w:val="%2."/>
      <w:lvlJc w:val="left"/>
      <w:pPr>
        <w:ind w:left="990" w:hanging="360"/>
      </w:pPr>
    </w:lvl>
    <w:lvl w:ilvl="2" w:tplc="0809001B" w:tentative="1">
      <w:start w:val="1"/>
      <w:numFmt w:val="lowerRoman"/>
      <w:lvlText w:val="%3."/>
      <w:lvlJc w:val="right"/>
      <w:pPr>
        <w:ind w:left="1710" w:hanging="180"/>
      </w:pPr>
    </w:lvl>
    <w:lvl w:ilvl="3" w:tplc="0809000F" w:tentative="1">
      <w:start w:val="1"/>
      <w:numFmt w:val="decimal"/>
      <w:lvlText w:val="%4."/>
      <w:lvlJc w:val="left"/>
      <w:pPr>
        <w:ind w:left="2430" w:hanging="360"/>
      </w:pPr>
    </w:lvl>
    <w:lvl w:ilvl="4" w:tplc="08090019" w:tentative="1">
      <w:start w:val="1"/>
      <w:numFmt w:val="lowerLetter"/>
      <w:lvlText w:val="%5."/>
      <w:lvlJc w:val="left"/>
      <w:pPr>
        <w:ind w:left="3150" w:hanging="360"/>
      </w:pPr>
    </w:lvl>
    <w:lvl w:ilvl="5" w:tplc="0809001B" w:tentative="1">
      <w:start w:val="1"/>
      <w:numFmt w:val="lowerRoman"/>
      <w:lvlText w:val="%6."/>
      <w:lvlJc w:val="right"/>
      <w:pPr>
        <w:ind w:left="3870" w:hanging="180"/>
      </w:pPr>
    </w:lvl>
    <w:lvl w:ilvl="6" w:tplc="0809000F" w:tentative="1">
      <w:start w:val="1"/>
      <w:numFmt w:val="decimal"/>
      <w:lvlText w:val="%7."/>
      <w:lvlJc w:val="left"/>
      <w:pPr>
        <w:ind w:left="4590" w:hanging="360"/>
      </w:pPr>
    </w:lvl>
    <w:lvl w:ilvl="7" w:tplc="08090019" w:tentative="1">
      <w:start w:val="1"/>
      <w:numFmt w:val="lowerLetter"/>
      <w:lvlText w:val="%8."/>
      <w:lvlJc w:val="left"/>
      <w:pPr>
        <w:ind w:left="5310" w:hanging="360"/>
      </w:pPr>
    </w:lvl>
    <w:lvl w:ilvl="8" w:tplc="0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6">
    <w:nsid w:val="3AA331D9"/>
    <w:multiLevelType w:val="hybridMultilevel"/>
    <w:tmpl w:val="6734C7A8"/>
    <w:lvl w:ilvl="0" w:tplc="08090019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7">
    <w:nsid w:val="3B4874B2"/>
    <w:multiLevelType w:val="hybridMultilevel"/>
    <w:tmpl w:val="4CD279E0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8">
    <w:nsid w:val="40BE083E"/>
    <w:multiLevelType w:val="hybridMultilevel"/>
    <w:tmpl w:val="A86488D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466EDB"/>
    <w:multiLevelType w:val="hybridMultilevel"/>
    <w:tmpl w:val="2B9C6006"/>
    <w:lvl w:ilvl="0" w:tplc="08090019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>
    <w:nsid w:val="446C2B50"/>
    <w:multiLevelType w:val="hybridMultilevel"/>
    <w:tmpl w:val="A40AB6AE"/>
    <w:lvl w:ilvl="0" w:tplc="468CE76A">
      <w:start w:val="6"/>
      <w:numFmt w:val="lowerLetter"/>
      <w:lvlText w:val="%1."/>
      <w:lvlJc w:val="left"/>
      <w:pPr>
        <w:ind w:left="99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>
    <w:nsid w:val="4BCE5123"/>
    <w:multiLevelType w:val="hybridMultilevel"/>
    <w:tmpl w:val="E5E2A6BC"/>
    <w:lvl w:ilvl="0" w:tplc="08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2">
    <w:nsid w:val="4CC601F8"/>
    <w:multiLevelType w:val="hybridMultilevel"/>
    <w:tmpl w:val="794E2630"/>
    <w:lvl w:ilvl="0" w:tplc="08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3">
    <w:nsid w:val="4D807A25"/>
    <w:multiLevelType w:val="hybridMultilevel"/>
    <w:tmpl w:val="C45CB99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A1652"/>
    <w:multiLevelType w:val="hybridMultilevel"/>
    <w:tmpl w:val="A8963482"/>
    <w:lvl w:ilvl="0" w:tplc="08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5">
    <w:nsid w:val="4E665513"/>
    <w:multiLevelType w:val="hybridMultilevel"/>
    <w:tmpl w:val="274CFFCE"/>
    <w:lvl w:ilvl="0" w:tplc="B8F2AF0E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  <w:color w:val="EE047B"/>
      </w:rPr>
    </w:lvl>
    <w:lvl w:ilvl="1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6">
    <w:nsid w:val="4EA37CB2"/>
    <w:multiLevelType w:val="hybridMultilevel"/>
    <w:tmpl w:val="D13CA0BE"/>
    <w:lvl w:ilvl="0" w:tplc="290C3FE2">
      <w:start w:val="1"/>
      <w:numFmt w:val="decimal"/>
      <w:lvlText w:val="%1."/>
      <w:lvlJc w:val="left"/>
      <w:pPr>
        <w:ind w:left="270" w:hanging="360"/>
      </w:pPr>
      <w:rPr>
        <w:color w:val="EE047B"/>
      </w:rPr>
    </w:lvl>
    <w:lvl w:ilvl="1" w:tplc="08090019">
      <w:start w:val="1"/>
      <w:numFmt w:val="lowerLetter"/>
      <w:lvlText w:val="%2."/>
      <w:lvlJc w:val="left"/>
      <w:pPr>
        <w:ind w:left="990" w:hanging="360"/>
      </w:pPr>
    </w:lvl>
    <w:lvl w:ilvl="2" w:tplc="0809001B" w:tentative="1">
      <w:start w:val="1"/>
      <w:numFmt w:val="lowerRoman"/>
      <w:lvlText w:val="%3."/>
      <w:lvlJc w:val="right"/>
      <w:pPr>
        <w:ind w:left="1710" w:hanging="180"/>
      </w:pPr>
    </w:lvl>
    <w:lvl w:ilvl="3" w:tplc="0809000F" w:tentative="1">
      <w:start w:val="1"/>
      <w:numFmt w:val="decimal"/>
      <w:lvlText w:val="%4."/>
      <w:lvlJc w:val="left"/>
      <w:pPr>
        <w:ind w:left="2430" w:hanging="360"/>
      </w:pPr>
    </w:lvl>
    <w:lvl w:ilvl="4" w:tplc="08090019" w:tentative="1">
      <w:start w:val="1"/>
      <w:numFmt w:val="lowerLetter"/>
      <w:lvlText w:val="%5."/>
      <w:lvlJc w:val="left"/>
      <w:pPr>
        <w:ind w:left="3150" w:hanging="360"/>
      </w:pPr>
    </w:lvl>
    <w:lvl w:ilvl="5" w:tplc="0809001B" w:tentative="1">
      <w:start w:val="1"/>
      <w:numFmt w:val="lowerRoman"/>
      <w:lvlText w:val="%6."/>
      <w:lvlJc w:val="right"/>
      <w:pPr>
        <w:ind w:left="3870" w:hanging="180"/>
      </w:pPr>
    </w:lvl>
    <w:lvl w:ilvl="6" w:tplc="0809000F" w:tentative="1">
      <w:start w:val="1"/>
      <w:numFmt w:val="decimal"/>
      <w:lvlText w:val="%7."/>
      <w:lvlJc w:val="left"/>
      <w:pPr>
        <w:ind w:left="4590" w:hanging="360"/>
      </w:pPr>
    </w:lvl>
    <w:lvl w:ilvl="7" w:tplc="08090019" w:tentative="1">
      <w:start w:val="1"/>
      <w:numFmt w:val="lowerLetter"/>
      <w:lvlText w:val="%8."/>
      <w:lvlJc w:val="left"/>
      <w:pPr>
        <w:ind w:left="5310" w:hanging="360"/>
      </w:pPr>
    </w:lvl>
    <w:lvl w:ilvl="8" w:tplc="0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7">
    <w:nsid w:val="4FA65848"/>
    <w:multiLevelType w:val="hybridMultilevel"/>
    <w:tmpl w:val="10A6082E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8">
    <w:nsid w:val="501B650D"/>
    <w:multiLevelType w:val="hybridMultilevel"/>
    <w:tmpl w:val="C2EC5376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9">
    <w:nsid w:val="506448C7"/>
    <w:multiLevelType w:val="hybridMultilevel"/>
    <w:tmpl w:val="D1BA8A54"/>
    <w:lvl w:ilvl="0" w:tplc="08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0">
    <w:nsid w:val="51A7489A"/>
    <w:multiLevelType w:val="hybridMultilevel"/>
    <w:tmpl w:val="1A2EB3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CD3A8F"/>
    <w:multiLevelType w:val="hybridMultilevel"/>
    <w:tmpl w:val="A2DC4D54"/>
    <w:lvl w:ilvl="0" w:tplc="08090017">
      <w:start w:val="1"/>
      <w:numFmt w:val="lowerLetter"/>
      <w:lvlText w:val="%1)"/>
      <w:lvlJc w:val="left"/>
      <w:pPr>
        <w:ind w:left="990" w:hanging="360"/>
      </w:p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>
    <w:nsid w:val="53593EE3"/>
    <w:multiLevelType w:val="hybridMultilevel"/>
    <w:tmpl w:val="ADCAAB32"/>
    <w:lvl w:ilvl="0" w:tplc="08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  <w:color w:val="EE047B"/>
      </w:rPr>
    </w:lvl>
    <w:lvl w:ilvl="1" w:tplc="08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33">
    <w:nsid w:val="58AD1CDF"/>
    <w:multiLevelType w:val="hybridMultilevel"/>
    <w:tmpl w:val="B8A401E8"/>
    <w:lvl w:ilvl="0" w:tplc="0809000D">
      <w:start w:val="1"/>
      <w:numFmt w:val="bullet"/>
      <w:lvlText w:val=""/>
      <w:lvlJc w:val="left"/>
      <w:pPr>
        <w:ind w:left="2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34">
    <w:nsid w:val="58FD239E"/>
    <w:multiLevelType w:val="hybridMultilevel"/>
    <w:tmpl w:val="2B48DBD6"/>
    <w:lvl w:ilvl="0" w:tplc="08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5">
    <w:nsid w:val="599B4D8D"/>
    <w:multiLevelType w:val="hybridMultilevel"/>
    <w:tmpl w:val="C4A43E74"/>
    <w:lvl w:ilvl="0" w:tplc="0809000F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6">
    <w:nsid w:val="5B9827BE"/>
    <w:multiLevelType w:val="hybridMultilevel"/>
    <w:tmpl w:val="D9B0F50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474DE0"/>
    <w:multiLevelType w:val="hybridMultilevel"/>
    <w:tmpl w:val="AD38E0AE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F5A49A5"/>
    <w:multiLevelType w:val="hybridMultilevel"/>
    <w:tmpl w:val="E8521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628F3"/>
    <w:multiLevelType w:val="hybridMultilevel"/>
    <w:tmpl w:val="34D8B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344C2F"/>
    <w:multiLevelType w:val="hybridMultilevel"/>
    <w:tmpl w:val="86422C58"/>
    <w:lvl w:ilvl="0" w:tplc="0809000F">
      <w:start w:val="1"/>
      <w:numFmt w:val="decimal"/>
      <w:lvlText w:val="%1."/>
      <w:lvlJc w:val="left"/>
      <w:pPr>
        <w:ind w:left="270" w:hanging="360"/>
      </w:pPr>
    </w:lvl>
    <w:lvl w:ilvl="1" w:tplc="08090019" w:tentative="1">
      <w:start w:val="1"/>
      <w:numFmt w:val="lowerLetter"/>
      <w:lvlText w:val="%2."/>
      <w:lvlJc w:val="left"/>
      <w:pPr>
        <w:ind w:left="990" w:hanging="360"/>
      </w:pPr>
    </w:lvl>
    <w:lvl w:ilvl="2" w:tplc="0809001B" w:tentative="1">
      <w:start w:val="1"/>
      <w:numFmt w:val="lowerRoman"/>
      <w:lvlText w:val="%3."/>
      <w:lvlJc w:val="right"/>
      <w:pPr>
        <w:ind w:left="1710" w:hanging="180"/>
      </w:pPr>
    </w:lvl>
    <w:lvl w:ilvl="3" w:tplc="0809000F" w:tentative="1">
      <w:start w:val="1"/>
      <w:numFmt w:val="decimal"/>
      <w:lvlText w:val="%4."/>
      <w:lvlJc w:val="left"/>
      <w:pPr>
        <w:ind w:left="2430" w:hanging="360"/>
      </w:pPr>
    </w:lvl>
    <w:lvl w:ilvl="4" w:tplc="08090019" w:tentative="1">
      <w:start w:val="1"/>
      <w:numFmt w:val="lowerLetter"/>
      <w:lvlText w:val="%5."/>
      <w:lvlJc w:val="left"/>
      <w:pPr>
        <w:ind w:left="3150" w:hanging="360"/>
      </w:pPr>
    </w:lvl>
    <w:lvl w:ilvl="5" w:tplc="0809001B" w:tentative="1">
      <w:start w:val="1"/>
      <w:numFmt w:val="lowerRoman"/>
      <w:lvlText w:val="%6."/>
      <w:lvlJc w:val="right"/>
      <w:pPr>
        <w:ind w:left="3870" w:hanging="180"/>
      </w:pPr>
    </w:lvl>
    <w:lvl w:ilvl="6" w:tplc="0809000F" w:tentative="1">
      <w:start w:val="1"/>
      <w:numFmt w:val="decimal"/>
      <w:lvlText w:val="%7."/>
      <w:lvlJc w:val="left"/>
      <w:pPr>
        <w:ind w:left="4590" w:hanging="360"/>
      </w:pPr>
    </w:lvl>
    <w:lvl w:ilvl="7" w:tplc="08090019" w:tentative="1">
      <w:start w:val="1"/>
      <w:numFmt w:val="lowerLetter"/>
      <w:lvlText w:val="%8."/>
      <w:lvlJc w:val="left"/>
      <w:pPr>
        <w:ind w:left="5310" w:hanging="360"/>
      </w:pPr>
    </w:lvl>
    <w:lvl w:ilvl="8" w:tplc="0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1">
    <w:nsid w:val="77B65033"/>
    <w:multiLevelType w:val="hybridMultilevel"/>
    <w:tmpl w:val="EC169464"/>
    <w:lvl w:ilvl="0" w:tplc="08090019">
      <w:start w:val="1"/>
      <w:numFmt w:val="lowerLetter"/>
      <w:lvlText w:val="%1."/>
      <w:lvlJc w:val="left"/>
      <w:pPr>
        <w:ind w:left="990" w:hanging="360"/>
      </w:p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2">
    <w:nsid w:val="783D19D9"/>
    <w:multiLevelType w:val="hybridMultilevel"/>
    <w:tmpl w:val="655275E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C80413"/>
    <w:multiLevelType w:val="hybridMultilevel"/>
    <w:tmpl w:val="B0543BFA"/>
    <w:lvl w:ilvl="0" w:tplc="251026D8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4">
    <w:nsid w:val="7F9A17E9"/>
    <w:multiLevelType w:val="hybridMultilevel"/>
    <w:tmpl w:val="1A4AC87C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7"/>
  </w:num>
  <w:num w:numId="3">
    <w:abstractNumId w:val="36"/>
  </w:num>
  <w:num w:numId="4">
    <w:abstractNumId w:val="42"/>
  </w:num>
  <w:num w:numId="5">
    <w:abstractNumId w:val="10"/>
  </w:num>
  <w:num w:numId="6">
    <w:abstractNumId w:val="14"/>
  </w:num>
  <w:num w:numId="7">
    <w:abstractNumId w:val="8"/>
  </w:num>
  <w:num w:numId="8">
    <w:abstractNumId w:val="5"/>
  </w:num>
  <w:num w:numId="9">
    <w:abstractNumId w:val="33"/>
  </w:num>
  <w:num w:numId="10">
    <w:abstractNumId w:val="21"/>
  </w:num>
  <w:num w:numId="11">
    <w:abstractNumId w:val="34"/>
  </w:num>
  <w:num w:numId="12">
    <w:abstractNumId w:val="2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9"/>
  </w:num>
  <w:num w:numId="15">
    <w:abstractNumId w:val="24"/>
  </w:num>
  <w:num w:numId="16">
    <w:abstractNumId w:val="1"/>
  </w:num>
  <w:num w:numId="17">
    <w:abstractNumId w:val="23"/>
  </w:num>
  <w:num w:numId="18">
    <w:abstractNumId w:val="29"/>
  </w:num>
  <w:num w:numId="19">
    <w:abstractNumId w:val="3"/>
  </w:num>
  <w:num w:numId="20">
    <w:abstractNumId w:val="12"/>
  </w:num>
  <w:num w:numId="21">
    <w:abstractNumId w:val="38"/>
  </w:num>
  <w:num w:numId="22">
    <w:abstractNumId w:val="4"/>
  </w:num>
  <w:num w:numId="23">
    <w:abstractNumId w:val="35"/>
  </w:num>
  <w:num w:numId="24">
    <w:abstractNumId w:val="16"/>
  </w:num>
  <w:num w:numId="25">
    <w:abstractNumId w:val="27"/>
  </w:num>
  <w:num w:numId="26">
    <w:abstractNumId w:val="6"/>
  </w:num>
  <w:num w:numId="27">
    <w:abstractNumId w:val="44"/>
  </w:num>
  <w:num w:numId="28">
    <w:abstractNumId w:val="31"/>
  </w:num>
  <w:num w:numId="29">
    <w:abstractNumId w:val="41"/>
  </w:num>
  <w:num w:numId="30">
    <w:abstractNumId w:val="19"/>
  </w:num>
  <w:num w:numId="31">
    <w:abstractNumId w:val="20"/>
  </w:num>
  <w:num w:numId="32">
    <w:abstractNumId w:val="28"/>
  </w:num>
  <w:num w:numId="33">
    <w:abstractNumId w:val="40"/>
  </w:num>
  <w:num w:numId="34">
    <w:abstractNumId w:val="17"/>
  </w:num>
  <w:num w:numId="35">
    <w:abstractNumId w:val="11"/>
  </w:num>
  <w:num w:numId="36">
    <w:abstractNumId w:val="13"/>
  </w:num>
  <w:num w:numId="37">
    <w:abstractNumId w:val="18"/>
  </w:num>
  <w:num w:numId="38">
    <w:abstractNumId w:val="7"/>
  </w:num>
  <w:num w:numId="39">
    <w:abstractNumId w:val="32"/>
  </w:num>
  <w:num w:numId="40">
    <w:abstractNumId w:val="25"/>
  </w:num>
  <w:num w:numId="41">
    <w:abstractNumId w:val="43"/>
  </w:num>
  <w:num w:numId="42">
    <w:abstractNumId w:val="2"/>
  </w:num>
  <w:num w:numId="43">
    <w:abstractNumId w:val="30"/>
  </w:num>
  <w:num w:numId="44">
    <w:abstractNumId w:val="26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revisionView w:insDel="0" w:formatting="0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612"/>
    <w:rsid w:val="00000BB7"/>
    <w:rsid w:val="0000384E"/>
    <w:rsid w:val="00013311"/>
    <w:rsid w:val="000222D7"/>
    <w:rsid w:val="000302EC"/>
    <w:rsid w:val="000354B5"/>
    <w:rsid w:val="00040343"/>
    <w:rsid w:val="000417F0"/>
    <w:rsid w:val="00042574"/>
    <w:rsid w:val="00045010"/>
    <w:rsid w:val="00047828"/>
    <w:rsid w:val="000560D2"/>
    <w:rsid w:val="00064AF7"/>
    <w:rsid w:val="00071CEC"/>
    <w:rsid w:val="00076CD8"/>
    <w:rsid w:val="0008412B"/>
    <w:rsid w:val="000A1BE7"/>
    <w:rsid w:val="000A4008"/>
    <w:rsid w:val="000B2B85"/>
    <w:rsid w:val="000B36EF"/>
    <w:rsid w:val="000C001F"/>
    <w:rsid w:val="000E750E"/>
    <w:rsid w:val="000E7544"/>
    <w:rsid w:val="000F1919"/>
    <w:rsid w:val="000F19DE"/>
    <w:rsid w:val="000F26A6"/>
    <w:rsid w:val="00103E23"/>
    <w:rsid w:val="00105217"/>
    <w:rsid w:val="00111CF0"/>
    <w:rsid w:val="00115328"/>
    <w:rsid w:val="00120671"/>
    <w:rsid w:val="00126B19"/>
    <w:rsid w:val="00130E75"/>
    <w:rsid w:val="00132FE1"/>
    <w:rsid w:val="00137893"/>
    <w:rsid w:val="001443B8"/>
    <w:rsid w:val="001614B1"/>
    <w:rsid w:val="001626AE"/>
    <w:rsid w:val="00167779"/>
    <w:rsid w:val="00173367"/>
    <w:rsid w:val="00197148"/>
    <w:rsid w:val="001A1D87"/>
    <w:rsid w:val="001A38F2"/>
    <w:rsid w:val="001A3C2C"/>
    <w:rsid w:val="001A426C"/>
    <w:rsid w:val="001C03A6"/>
    <w:rsid w:val="001C2B84"/>
    <w:rsid w:val="001C6FED"/>
    <w:rsid w:val="001D4E2D"/>
    <w:rsid w:val="001E52B5"/>
    <w:rsid w:val="001E763F"/>
    <w:rsid w:val="001F080A"/>
    <w:rsid w:val="001F2086"/>
    <w:rsid w:val="001F45AC"/>
    <w:rsid w:val="001F7C31"/>
    <w:rsid w:val="00203559"/>
    <w:rsid w:val="00203651"/>
    <w:rsid w:val="00207C19"/>
    <w:rsid w:val="00212E6F"/>
    <w:rsid w:val="00217A77"/>
    <w:rsid w:val="00223EB4"/>
    <w:rsid w:val="002330B0"/>
    <w:rsid w:val="00236097"/>
    <w:rsid w:val="002400E9"/>
    <w:rsid w:val="0024416B"/>
    <w:rsid w:val="002464AE"/>
    <w:rsid w:val="00247386"/>
    <w:rsid w:val="00247952"/>
    <w:rsid w:val="00247CFB"/>
    <w:rsid w:val="002540C9"/>
    <w:rsid w:val="002554EE"/>
    <w:rsid w:val="002612AD"/>
    <w:rsid w:val="00262FF5"/>
    <w:rsid w:val="00263323"/>
    <w:rsid w:val="0026422F"/>
    <w:rsid w:val="00264623"/>
    <w:rsid w:val="00265BBE"/>
    <w:rsid w:val="00274494"/>
    <w:rsid w:val="002778C0"/>
    <w:rsid w:val="002827B8"/>
    <w:rsid w:val="002867A6"/>
    <w:rsid w:val="002961BA"/>
    <w:rsid w:val="00297C35"/>
    <w:rsid w:val="002B155B"/>
    <w:rsid w:val="002B1926"/>
    <w:rsid w:val="002B424B"/>
    <w:rsid w:val="002B49AF"/>
    <w:rsid w:val="002B530B"/>
    <w:rsid w:val="002C105B"/>
    <w:rsid w:val="002C574B"/>
    <w:rsid w:val="002D4FBE"/>
    <w:rsid w:val="002E255E"/>
    <w:rsid w:val="002E30EA"/>
    <w:rsid w:val="002F1F2E"/>
    <w:rsid w:val="002F3907"/>
    <w:rsid w:val="002F4B61"/>
    <w:rsid w:val="00300A67"/>
    <w:rsid w:val="003024A7"/>
    <w:rsid w:val="003025F3"/>
    <w:rsid w:val="003069C2"/>
    <w:rsid w:val="00311A58"/>
    <w:rsid w:val="00312AE6"/>
    <w:rsid w:val="003132B8"/>
    <w:rsid w:val="0031349D"/>
    <w:rsid w:val="00320DC1"/>
    <w:rsid w:val="003211D1"/>
    <w:rsid w:val="00325BB8"/>
    <w:rsid w:val="003344B5"/>
    <w:rsid w:val="00337BBB"/>
    <w:rsid w:val="00342527"/>
    <w:rsid w:val="00342C47"/>
    <w:rsid w:val="00351C03"/>
    <w:rsid w:val="00363036"/>
    <w:rsid w:val="00363B25"/>
    <w:rsid w:val="00377E41"/>
    <w:rsid w:val="00384EA7"/>
    <w:rsid w:val="00387047"/>
    <w:rsid w:val="003905F0"/>
    <w:rsid w:val="0039385E"/>
    <w:rsid w:val="003975FC"/>
    <w:rsid w:val="00397A33"/>
    <w:rsid w:val="003A00DF"/>
    <w:rsid w:val="003A1B0C"/>
    <w:rsid w:val="003A3696"/>
    <w:rsid w:val="003A6421"/>
    <w:rsid w:val="003C0FEA"/>
    <w:rsid w:val="003C3A54"/>
    <w:rsid w:val="003D3995"/>
    <w:rsid w:val="003E6A42"/>
    <w:rsid w:val="003F2D79"/>
    <w:rsid w:val="003F3A03"/>
    <w:rsid w:val="003F53A1"/>
    <w:rsid w:val="004018DF"/>
    <w:rsid w:val="0040424A"/>
    <w:rsid w:val="00406562"/>
    <w:rsid w:val="00416708"/>
    <w:rsid w:val="004202DA"/>
    <w:rsid w:val="00421355"/>
    <w:rsid w:val="00424E36"/>
    <w:rsid w:val="00436105"/>
    <w:rsid w:val="00437456"/>
    <w:rsid w:val="00446E51"/>
    <w:rsid w:val="00451ABD"/>
    <w:rsid w:val="00452450"/>
    <w:rsid w:val="00454554"/>
    <w:rsid w:val="00456C1D"/>
    <w:rsid w:val="00460243"/>
    <w:rsid w:val="004639C5"/>
    <w:rsid w:val="00463B4B"/>
    <w:rsid w:val="00466081"/>
    <w:rsid w:val="004715F7"/>
    <w:rsid w:val="00471784"/>
    <w:rsid w:val="00482B7E"/>
    <w:rsid w:val="00485C08"/>
    <w:rsid w:val="00494EBC"/>
    <w:rsid w:val="004A4293"/>
    <w:rsid w:val="004A563D"/>
    <w:rsid w:val="004A704A"/>
    <w:rsid w:val="004A7646"/>
    <w:rsid w:val="004B28A1"/>
    <w:rsid w:val="004B5DF9"/>
    <w:rsid w:val="004C2BF4"/>
    <w:rsid w:val="004D0345"/>
    <w:rsid w:val="004D18CC"/>
    <w:rsid w:val="004D2730"/>
    <w:rsid w:val="004D3ADF"/>
    <w:rsid w:val="004D531A"/>
    <w:rsid w:val="004D67FD"/>
    <w:rsid w:val="004E43EE"/>
    <w:rsid w:val="004E4A78"/>
    <w:rsid w:val="004F32AB"/>
    <w:rsid w:val="004F349D"/>
    <w:rsid w:val="004F5EF8"/>
    <w:rsid w:val="0050444E"/>
    <w:rsid w:val="00507D73"/>
    <w:rsid w:val="005360F0"/>
    <w:rsid w:val="005372A0"/>
    <w:rsid w:val="0054406B"/>
    <w:rsid w:val="005472CE"/>
    <w:rsid w:val="0054799A"/>
    <w:rsid w:val="0055029B"/>
    <w:rsid w:val="00551C2F"/>
    <w:rsid w:val="00566DF3"/>
    <w:rsid w:val="00584EB3"/>
    <w:rsid w:val="00590D0B"/>
    <w:rsid w:val="005A077A"/>
    <w:rsid w:val="005B5612"/>
    <w:rsid w:val="005C0546"/>
    <w:rsid w:val="005D1D0B"/>
    <w:rsid w:val="005D6211"/>
    <w:rsid w:val="005E2F7C"/>
    <w:rsid w:val="005E67BB"/>
    <w:rsid w:val="005E7235"/>
    <w:rsid w:val="006046E9"/>
    <w:rsid w:val="006115F9"/>
    <w:rsid w:val="006149D6"/>
    <w:rsid w:val="0063251B"/>
    <w:rsid w:val="00637A23"/>
    <w:rsid w:val="006462F1"/>
    <w:rsid w:val="006513E1"/>
    <w:rsid w:val="00654343"/>
    <w:rsid w:val="00654405"/>
    <w:rsid w:val="00661584"/>
    <w:rsid w:val="006623CB"/>
    <w:rsid w:val="00683E3C"/>
    <w:rsid w:val="0069481D"/>
    <w:rsid w:val="0069644F"/>
    <w:rsid w:val="00697346"/>
    <w:rsid w:val="006A2959"/>
    <w:rsid w:val="006B19E6"/>
    <w:rsid w:val="006C77CA"/>
    <w:rsid w:val="006D341B"/>
    <w:rsid w:val="006D5BD0"/>
    <w:rsid w:val="006E6B98"/>
    <w:rsid w:val="006F7D66"/>
    <w:rsid w:val="0070152B"/>
    <w:rsid w:val="00703686"/>
    <w:rsid w:val="007149E0"/>
    <w:rsid w:val="00720C8C"/>
    <w:rsid w:val="007222EE"/>
    <w:rsid w:val="00723340"/>
    <w:rsid w:val="00726A67"/>
    <w:rsid w:val="0073038B"/>
    <w:rsid w:val="00736031"/>
    <w:rsid w:val="00741972"/>
    <w:rsid w:val="00746C09"/>
    <w:rsid w:val="00753125"/>
    <w:rsid w:val="00753A28"/>
    <w:rsid w:val="007603EF"/>
    <w:rsid w:val="007605B1"/>
    <w:rsid w:val="0076413C"/>
    <w:rsid w:val="00766A9B"/>
    <w:rsid w:val="00767FB5"/>
    <w:rsid w:val="00775656"/>
    <w:rsid w:val="007925C7"/>
    <w:rsid w:val="00794191"/>
    <w:rsid w:val="007A23E6"/>
    <w:rsid w:val="007A35BC"/>
    <w:rsid w:val="007A3BE5"/>
    <w:rsid w:val="007A56EF"/>
    <w:rsid w:val="007A5950"/>
    <w:rsid w:val="007A6FAA"/>
    <w:rsid w:val="007B0483"/>
    <w:rsid w:val="007B3515"/>
    <w:rsid w:val="007C4420"/>
    <w:rsid w:val="007C60D5"/>
    <w:rsid w:val="007D5698"/>
    <w:rsid w:val="007D6E96"/>
    <w:rsid w:val="007F04DF"/>
    <w:rsid w:val="007F1F24"/>
    <w:rsid w:val="007F294A"/>
    <w:rsid w:val="007F5D21"/>
    <w:rsid w:val="008011AC"/>
    <w:rsid w:val="00804DC7"/>
    <w:rsid w:val="008126A0"/>
    <w:rsid w:val="008308C5"/>
    <w:rsid w:val="00830EA7"/>
    <w:rsid w:val="00841315"/>
    <w:rsid w:val="008428C7"/>
    <w:rsid w:val="008743A9"/>
    <w:rsid w:val="00882595"/>
    <w:rsid w:val="00882685"/>
    <w:rsid w:val="008858AC"/>
    <w:rsid w:val="008943B0"/>
    <w:rsid w:val="00897438"/>
    <w:rsid w:val="008A5096"/>
    <w:rsid w:val="008C1703"/>
    <w:rsid w:val="008C2288"/>
    <w:rsid w:val="008D03EF"/>
    <w:rsid w:val="008D0E9D"/>
    <w:rsid w:val="008D2D8D"/>
    <w:rsid w:val="008D5094"/>
    <w:rsid w:val="008D65F1"/>
    <w:rsid w:val="008D6F53"/>
    <w:rsid w:val="008E0D9C"/>
    <w:rsid w:val="008E177D"/>
    <w:rsid w:val="008E54F3"/>
    <w:rsid w:val="008F3180"/>
    <w:rsid w:val="008F4269"/>
    <w:rsid w:val="008F6357"/>
    <w:rsid w:val="008F7B0C"/>
    <w:rsid w:val="009013FF"/>
    <w:rsid w:val="00901C23"/>
    <w:rsid w:val="00912311"/>
    <w:rsid w:val="00913ECD"/>
    <w:rsid w:val="00923EB9"/>
    <w:rsid w:val="009242B9"/>
    <w:rsid w:val="00930C80"/>
    <w:rsid w:val="00944A31"/>
    <w:rsid w:val="00950C8C"/>
    <w:rsid w:val="00951965"/>
    <w:rsid w:val="00954C35"/>
    <w:rsid w:val="009666A2"/>
    <w:rsid w:val="00967262"/>
    <w:rsid w:val="009715F9"/>
    <w:rsid w:val="00972227"/>
    <w:rsid w:val="009728A7"/>
    <w:rsid w:val="0098288E"/>
    <w:rsid w:val="009A2AF7"/>
    <w:rsid w:val="009B1648"/>
    <w:rsid w:val="009C4364"/>
    <w:rsid w:val="009D6002"/>
    <w:rsid w:val="009E17CF"/>
    <w:rsid w:val="009F5426"/>
    <w:rsid w:val="009F7658"/>
    <w:rsid w:val="009F77A3"/>
    <w:rsid w:val="00A00EC4"/>
    <w:rsid w:val="00A0144B"/>
    <w:rsid w:val="00A026CF"/>
    <w:rsid w:val="00A061DC"/>
    <w:rsid w:val="00A06430"/>
    <w:rsid w:val="00A07534"/>
    <w:rsid w:val="00A1472D"/>
    <w:rsid w:val="00A244A4"/>
    <w:rsid w:val="00A30F51"/>
    <w:rsid w:val="00A3556A"/>
    <w:rsid w:val="00A36016"/>
    <w:rsid w:val="00A526D1"/>
    <w:rsid w:val="00A53D74"/>
    <w:rsid w:val="00A62B45"/>
    <w:rsid w:val="00A637E8"/>
    <w:rsid w:val="00A63947"/>
    <w:rsid w:val="00A648AB"/>
    <w:rsid w:val="00A74869"/>
    <w:rsid w:val="00A77450"/>
    <w:rsid w:val="00A9098F"/>
    <w:rsid w:val="00AA0A24"/>
    <w:rsid w:val="00AA0C56"/>
    <w:rsid w:val="00AA4657"/>
    <w:rsid w:val="00AA4CA3"/>
    <w:rsid w:val="00AB1BCA"/>
    <w:rsid w:val="00AC0ABC"/>
    <w:rsid w:val="00AC17DD"/>
    <w:rsid w:val="00AC2653"/>
    <w:rsid w:val="00AC6E58"/>
    <w:rsid w:val="00AD29D3"/>
    <w:rsid w:val="00AD2FAE"/>
    <w:rsid w:val="00AD70F9"/>
    <w:rsid w:val="00AF7A4F"/>
    <w:rsid w:val="00B039F7"/>
    <w:rsid w:val="00B133AD"/>
    <w:rsid w:val="00B15004"/>
    <w:rsid w:val="00B15D44"/>
    <w:rsid w:val="00B2184C"/>
    <w:rsid w:val="00B224A8"/>
    <w:rsid w:val="00B23D67"/>
    <w:rsid w:val="00B245F6"/>
    <w:rsid w:val="00B245FD"/>
    <w:rsid w:val="00B25EFD"/>
    <w:rsid w:val="00B266CA"/>
    <w:rsid w:val="00B33513"/>
    <w:rsid w:val="00B35BB5"/>
    <w:rsid w:val="00B44E9A"/>
    <w:rsid w:val="00B45F6B"/>
    <w:rsid w:val="00B51EF8"/>
    <w:rsid w:val="00B52D35"/>
    <w:rsid w:val="00B57522"/>
    <w:rsid w:val="00B609C7"/>
    <w:rsid w:val="00B71CEB"/>
    <w:rsid w:val="00B724F0"/>
    <w:rsid w:val="00B72C1A"/>
    <w:rsid w:val="00B75D1A"/>
    <w:rsid w:val="00B76E51"/>
    <w:rsid w:val="00B8537B"/>
    <w:rsid w:val="00B906AF"/>
    <w:rsid w:val="00B9196A"/>
    <w:rsid w:val="00B957E8"/>
    <w:rsid w:val="00BA0B68"/>
    <w:rsid w:val="00BA4EFC"/>
    <w:rsid w:val="00BB64EB"/>
    <w:rsid w:val="00BC0575"/>
    <w:rsid w:val="00BD2F0E"/>
    <w:rsid w:val="00BD4032"/>
    <w:rsid w:val="00BD6626"/>
    <w:rsid w:val="00BD69FA"/>
    <w:rsid w:val="00BE4993"/>
    <w:rsid w:val="00BF1293"/>
    <w:rsid w:val="00BF24F8"/>
    <w:rsid w:val="00BF2685"/>
    <w:rsid w:val="00BF47D6"/>
    <w:rsid w:val="00C02C87"/>
    <w:rsid w:val="00C212E8"/>
    <w:rsid w:val="00C21333"/>
    <w:rsid w:val="00C24E6A"/>
    <w:rsid w:val="00C25DD5"/>
    <w:rsid w:val="00C34B89"/>
    <w:rsid w:val="00C368AF"/>
    <w:rsid w:val="00C41CF3"/>
    <w:rsid w:val="00C42709"/>
    <w:rsid w:val="00C4418E"/>
    <w:rsid w:val="00C56430"/>
    <w:rsid w:val="00C61798"/>
    <w:rsid w:val="00C665B9"/>
    <w:rsid w:val="00C711D2"/>
    <w:rsid w:val="00C740B6"/>
    <w:rsid w:val="00C81900"/>
    <w:rsid w:val="00C82DA6"/>
    <w:rsid w:val="00C93890"/>
    <w:rsid w:val="00CA0CFA"/>
    <w:rsid w:val="00CA5D46"/>
    <w:rsid w:val="00CB70DC"/>
    <w:rsid w:val="00CC649C"/>
    <w:rsid w:val="00CE31D5"/>
    <w:rsid w:val="00CE4DF2"/>
    <w:rsid w:val="00D04C34"/>
    <w:rsid w:val="00D23549"/>
    <w:rsid w:val="00D254A4"/>
    <w:rsid w:val="00D258D6"/>
    <w:rsid w:val="00D26A86"/>
    <w:rsid w:val="00D35A45"/>
    <w:rsid w:val="00D41CF3"/>
    <w:rsid w:val="00D43B09"/>
    <w:rsid w:val="00D45F27"/>
    <w:rsid w:val="00D46D46"/>
    <w:rsid w:val="00D55E72"/>
    <w:rsid w:val="00D56DEF"/>
    <w:rsid w:val="00D66913"/>
    <w:rsid w:val="00D675D6"/>
    <w:rsid w:val="00D82628"/>
    <w:rsid w:val="00D84C55"/>
    <w:rsid w:val="00D90346"/>
    <w:rsid w:val="00D92948"/>
    <w:rsid w:val="00D93F04"/>
    <w:rsid w:val="00DA687E"/>
    <w:rsid w:val="00DA7F33"/>
    <w:rsid w:val="00DB3F87"/>
    <w:rsid w:val="00DB41E2"/>
    <w:rsid w:val="00DC4D08"/>
    <w:rsid w:val="00DC76BC"/>
    <w:rsid w:val="00DD05BC"/>
    <w:rsid w:val="00DE1AC0"/>
    <w:rsid w:val="00DE561A"/>
    <w:rsid w:val="00DF2138"/>
    <w:rsid w:val="00E10F87"/>
    <w:rsid w:val="00E165F1"/>
    <w:rsid w:val="00E20B2E"/>
    <w:rsid w:val="00E220E7"/>
    <w:rsid w:val="00E264C3"/>
    <w:rsid w:val="00E36731"/>
    <w:rsid w:val="00E477B3"/>
    <w:rsid w:val="00E502AF"/>
    <w:rsid w:val="00E515C2"/>
    <w:rsid w:val="00E558DD"/>
    <w:rsid w:val="00EB3D45"/>
    <w:rsid w:val="00EC7601"/>
    <w:rsid w:val="00ED1CEE"/>
    <w:rsid w:val="00ED3728"/>
    <w:rsid w:val="00EE13F2"/>
    <w:rsid w:val="00EF52E8"/>
    <w:rsid w:val="00EF63E8"/>
    <w:rsid w:val="00F00F17"/>
    <w:rsid w:val="00F14F71"/>
    <w:rsid w:val="00F153FE"/>
    <w:rsid w:val="00F2036B"/>
    <w:rsid w:val="00F22986"/>
    <w:rsid w:val="00F2577D"/>
    <w:rsid w:val="00F30649"/>
    <w:rsid w:val="00F32F99"/>
    <w:rsid w:val="00F374F6"/>
    <w:rsid w:val="00F43049"/>
    <w:rsid w:val="00F438F2"/>
    <w:rsid w:val="00F45B77"/>
    <w:rsid w:val="00F5544A"/>
    <w:rsid w:val="00F63AB4"/>
    <w:rsid w:val="00F71283"/>
    <w:rsid w:val="00F75499"/>
    <w:rsid w:val="00F7627E"/>
    <w:rsid w:val="00F94794"/>
    <w:rsid w:val="00F97F2C"/>
    <w:rsid w:val="00FA1991"/>
    <w:rsid w:val="00FA228C"/>
    <w:rsid w:val="00FA2FAC"/>
    <w:rsid w:val="00FA45FA"/>
    <w:rsid w:val="00FB5D47"/>
    <w:rsid w:val="00FC1A96"/>
    <w:rsid w:val="00FD6611"/>
    <w:rsid w:val="00FD6CB1"/>
    <w:rsid w:val="00FE1754"/>
    <w:rsid w:val="00FE535F"/>
    <w:rsid w:val="00FF00D6"/>
    <w:rsid w:val="00FF02B2"/>
    <w:rsid w:val="00FF668C"/>
    <w:rsid w:val="00F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D02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6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06AF"/>
    <w:pPr>
      <w:ind w:left="720"/>
      <w:contextualSpacing/>
    </w:pPr>
  </w:style>
  <w:style w:type="table" w:styleId="TableGrid">
    <w:name w:val="Table Grid"/>
    <w:basedOn w:val="TableNormal"/>
    <w:uiPriority w:val="59"/>
    <w:rsid w:val="00311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20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7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8C0"/>
  </w:style>
  <w:style w:type="paragraph" w:styleId="Footer">
    <w:name w:val="footer"/>
    <w:basedOn w:val="Normal"/>
    <w:link w:val="FooterChar"/>
    <w:uiPriority w:val="99"/>
    <w:unhideWhenUsed/>
    <w:rsid w:val="00277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8C0"/>
  </w:style>
  <w:style w:type="table" w:customStyle="1" w:styleId="TableGrid2">
    <w:name w:val="Table Grid2"/>
    <w:basedOn w:val="TableNormal"/>
    <w:next w:val="TableGrid"/>
    <w:uiPriority w:val="59"/>
    <w:rsid w:val="003F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28A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F39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EF52E8"/>
  </w:style>
  <w:style w:type="character" w:styleId="FollowedHyperlink">
    <w:name w:val="FollowedHyperlink"/>
    <w:basedOn w:val="DefaultParagraphFont"/>
    <w:uiPriority w:val="99"/>
    <w:semiHidden/>
    <w:unhideWhenUsed/>
    <w:rsid w:val="003C0FEA"/>
    <w:rPr>
      <w:color w:val="800080" w:themeColor="followedHyperlink"/>
      <w:u w:val="single"/>
    </w:rPr>
  </w:style>
  <w:style w:type="table" w:customStyle="1" w:styleId="TableGrid3">
    <w:name w:val="Table Grid3"/>
    <w:basedOn w:val="TableNormal"/>
    <w:next w:val="TableGrid"/>
    <w:uiPriority w:val="59"/>
    <w:rsid w:val="00B26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59"/>
    <w:rsid w:val="000B2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B71C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B71CE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B71C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B71C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">
    <w:name w:val="Medium Shading 1"/>
    <w:basedOn w:val="TableNormal"/>
    <w:uiPriority w:val="63"/>
    <w:rsid w:val="00B71C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rsid w:val="00C5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31">
    <w:name w:val="Table Grid31"/>
    <w:basedOn w:val="TableNormal"/>
    <w:next w:val="TableGrid"/>
    <w:uiPriority w:val="59"/>
    <w:rsid w:val="004C2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0368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368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368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368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368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6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06AF"/>
    <w:pPr>
      <w:ind w:left="720"/>
      <w:contextualSpacing/>
    </w:pPr>
  </w:style>
  <w:style w:type="table" w:styleId="TableGrid">
    <w:name w:val="Table Grid"/>
    <w:basedOn w:val="TableNormal"/>
    <w:uiPriority w:val="59"/>
    <w:rsid w:val="00311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20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7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8C0"/>
  </w:style>
  <w:style w:type="paragraph" w:styleId="Footer">
    <w:name w:val="footer"/>
    <w:basedOn w:val="Normal"/>
    <w:link w:val="FooterChar"/>
    <w:uiPriority w:val="99"/>
    <w:unhideWhenUsed/>
    <w:rsid w:val="00277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8C0"/>
  </w:style>
  <w:style w:type="table" w:customStyle="1" w:styleId="TableGrid2">
    <w:name w:val="Table Grid2"/>
    <w:basedOn w:val="TableNormal"/>
    <w:next w:val="TableGrid"/>
    <w:uiPriority w:val="59"/>
    <w:rsid w:val="003F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28A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F39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EF52E8"/>
  </w:style>
  <w:style w:type="character" w:styleId="FollowedHyperlink">
    <w:name w:val="FollowedHyperlink"/>
    <w:basedOn w:val="DefaultParagraphFont"/>
    <w:uiPriority w:val="99"/>
    <w:semiHidden/>
    <w:unhideWhenUsed/>
    <w:rsid w:val="003C0FEA"/>
    <w:rPr>
      <w:color w:val="800080" w:themeColor="followedHyperlink"/>
      <w:u w:val="single"/>
    </w:rPr>
  </w:style>
  <w:style w:type="table" w:customStyle="1" w:styleId="TableGrid3">
    <w:name w:val="Table Grid3"/>
    <w:basedOn w:val="TableNormal"/>
    <w:next w:val="TableGrid"/>
    <w:uiPriority w:val="59"/>
    <w:rsid w:val="00B26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59"/>
    <w:rsid w:val="000B2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B71C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B71CE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B71C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B71C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">
    <w:name w:val="Medium Shading 1"/>
    <w:basedOn w:val="TableNormal"/>
    <w:uiPriority w:val="63"/>
    <w:rsid w:val="00B71C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rsid w:val="00C5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31">
    <w:name w:val="Table Grid31"/>
    <w:basedOn w:val="TableNormal"/>
    <w:next w:val="TableGrid"/>
    <w:uiPriority w:val="59"/>
    <w:rsid w:val="004C2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0368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368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368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368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36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surveymonkey.com/s/NZ5H9SY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50B01-4796-4885-B469-E9B73742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MCI</Company>
  <LinksUpToDate>false</LinksUpToDate>
  <CharactersWithSpaces>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BHAVNANI (MCI Geneva)</dc:creator>
  <cp:lastModifiedBy>Karen BHAVNANI (MCI Geneva)</cp:lastModifiedBy>
  <cp:revision>2</cp:revision>
  <cp:lastPrinted>2014-11-11T14:12:00Z</cp:lastPrinted>
  <dcterms:created xsi:type="dcterms:W3CDTF">2014-11-24T16:37:00Z</dcterms:created>
  <dcterms:modified xsi:type="dcterms:W3CDTF">2014-11-24T16:37:00Z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-1736227006</vt:i4>
  </property>
</Properties>
</file>